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40" w:rsidRDefault="00EA5E40" w:rsidP="00EA5E40">
      <w:pPr>
        <w:pStyle w:val="NoSpacing"/>
        <w:spacing w:line="480" w:lineRule="auto"/>
      </w:pPr>
      <w:r>
        <w:t>Jenny Lehr</w:t>
      </w:r>
    </w:p>
    <w:p w:rsidR="00EA5E40" w:rsidRDefault="00EA5E40" w:rsidP="00EA5E40">
      <w:pPr>
        <w:pStyle w:val="NoSpacing"/>
        <w:spacing w:line="480" w:lineRule="auto"/>
      </w:pPr>
      <w:r>
        <w:t>AP English and Language</w:t>
      </w:r>
    </w:p>
    <w:p w:rsidR="00EA5E40" w:rsidRDefault="00EA5E40" w:rsidP="00EA5E40">
      <w:pPr>
        <w:pStyle w:val="NoSpacing"/>
        <w:spacing w:line="480" w:lineRule="auto"/>
      </w:pPr>
      <w:r>
        <w:t>Mr. Lane</w:t>
      </w:r>
    </w:p>
    <w:p w:rsidR="00EA5E40" w:rsidRDefault="003F39BE" w:rsidP="00EA5E40">
      <w:pPr>
        <w:pStyle w:val="NoSpacing"/>
        <w:spacing w:line="480" w:lineRule="auto"/>
      </w:pPr>
      <w:commentRangeStart w:id="0"/>
      <w:r>
        <w:t>May 14</w:t>
      </w:r>
      <w:r w:rsidR="00EA5E40">
        <w:t>, 2009</w:t>
      </w:r>
      <w:commentRangeEnd w:id="0"/>
      <w:r w:rsidR="00BB0E5C">
        <w:rPr>
          <w:rStyle w:val="CommentReference"/>
          <w:rFonts w:ascii="Times New Roman" w:eastAsia="Times New Roman" w:hAnsi="Times New Roman"/>
        </w:rPr>
        <w:commentReference w:id="0"/>
      </w:r>
    </w:p>
    <w:p w:rsidR="00EA5E40" w:rsidRDefault="00EA5E40" w:rsidP="00EA5E40">
      <w:pPr>
        <w:pStyle w:val="NoSpacing"/>
        <w:spacing w:line="480" w:lineRule="auto"/>
        <w:ind w:firstLine="720"/>
        <w:jc w:val="center"/>
      </w:pPr>
      <w:r>
        <w:t>Independent Reading Researched Analysis: Outliers</w:t>
      </w:r>
    </w:p>
    <w:p w:rsidR="003601A1" w:rsidRDefault="003601A1" w:rsidP="003601A1">
      <w:pPr>
        <w:pStyle w:val="NoSpacing"/>
        <w:spacing w:line="480" w:lineRule="auto"/>
      </w:pPr>
      <w:r>
        <w:t>Section 1:</w:t>
      </w:r>
    </w:p>
    <w:p w:rsidR="00EA5E40" w:rsidRDefault="00EA5E40" w:rsidP="00EA5E40">
      <w:pPr>
        <w:pStyle w:val="NoSpacing"/>
        <w:spacing w:line="480" w:lineRule="auto"/>
        <w:ind w:firstLine="720"/>
      </w:pPr>
      <w:r>
        <w:t xml:space="preserve">Have you ever wondered how people become successful, and what the key formula to their success is? Usually when people are discussing a successor’s journey to accomplishment, they discuss their personalities and habits. But are their personality traits really what lead them to success? </w:t>
      </w:r>
      <w:r>
        <w:rPr>
          <w:u w:val="single"/>
        </w:rPr>
        <w:t>Outliers</w:t>
      </w:r>
      <w:r>
        <w:t>, by Malcolm Gladwell, challenges this interpretation of success by exploring success from a different perspective. The book examines the possible relationships and factors between success and luck, opportunity, timing, hard work, and influence of cultural background.</w:t>
      </w:r>
      <w:r w:rsidR="003601A1">
        <w:t xml:space="preserve"> </w:t>
      </w:r>
      <w:r w:rsidR="003601A1" w:rsidRPr="00E16B76">
        <w:rPr>
          <w:u w:val="single"/>
        </w:rPr>
        <w:t>Outliers</w:t>
      </w:r>
      <w:r w:rsidR="003601A1">
        <w:t xml:space="preserve">’s analysis of accomplishment </w:t>
      </w:r>
      <w:r>
        <w:t xml:space="preserve">reveals the real contributions to great success. </w:t>
      </w:r>
    </w:p>
    <w:p w:rsidR="003601A1" w:rsidRDefault="003601A1" w:rsidP="003601A1">
      <w:pPr>
        <w:pStyle w:val="NoSpacing"/>
        <w:spacing w:line="480" w:lineRule="auto"/>
      </w:pPr>
      <w:r>
        <w:t>Section 2:</w:t>
      </w:r>
    </w:p>
    <w:p w:rsidR="00EA5E40" w:rsidRDefault="00EA5E40" w:rsidP="00EA5E40">
      <w:pPr>
        <w:pStyle w:val="NoSpacing"/>
        <w:spacing w:line="480" w:lineRule="auto"/>
        <w:ind w:firstLine="720"/>
      </w:pPr>
      <w:r>
        <w:t xml:space="preserve">Malcolm Gladwell is a very successful and knowledgeable </w:t>
      </w:r>
      <w:ins w:id="1" w:author="Lehr" w:date="2009-05-27T17:05:00Z">
        <w:r w:rsidR="00FD78DE" w:rsidRPr="00FD78DE">
          <w:rPr>
            <w:highlight w:val="yellow"/>
          </w:rPr>
          <w:t>author and psychologist</w:t>
        </w:r>
      </w:ins>
      <w:commentRangeStart w:id="2"/>
      <w:del w:id="3" w:author="Lehr" w:date="2009-05-27T17:04:00Z">
        <w:r w:rsidRPr="00FD78DE" w:rsidDel="00FD78DE">
          <w:rPr>
            <w:highlight w:val="yellow"/>
          </w:rPr>
          <w:delText>man</w:delText>
        </w:r>
        <w:commentRangeEnd w:id="2"/>
        <w:r w:rsidR="00542CEB" w:rsidRPr="00FD78DE" w:rsidDel="00FD78DE">
          <w:rPr>
            <w:rStyle w:val="CommentReference"/>
            <w:rFonts w:ascii="Times New Roman" w:eastAsia="Times New Roman" w:hAnsi="Times New Roman"/>
          </w:rPr>
          <w:commentReference w:id="2"/>
        </w:r>
        <w:r w:rsidDel="00FD78DE">
          <w:delText>.</w:delText>
        </w:r>
      </w:del>
      <w:ins w:id="4" w:author="Lehr" w:date="2009-05-27T17:05:00Z">
        <w:r w:rsidR="00FD78DE">
          <w:t>.</w:t>
        </w:r>
      </w:ins>
      <w:r>
        <w:t xml:space="preserve"> Gladwell is so successful so</w:t>
      </w:r>
      <w:r w:rsidR="00E16B76">
        <w:t>me people even consider him an o</w:t>
      </w:r>
      <w:r>
        <w:t xml:space="preserve">utlier himself. Gladwell began his career as a journalist for the </w:t>
      </w:r>
      <w:commentRangeStart w:id="5"/>
      <w:r w:rsidRPr="00FD78DE">
        <w:rPr>
          <w:i/>
          <w:highlight w:val="yellow"/>
        </w:rPr>
        <w:t>American Sector</w:t>
      </w:r>
      <w:commentRangeEnd w:id="5"/>
      <w:r w:rsidR="00542CEB" w:rsidRPr="00FD78DE">
        <w:rPr>
          <w:rStyle w:val="CommentReference"/>
          <w:rFonts w:ascii="Times New Roman" w:eastAsia="Times New Roman" w:hAnsi="Times New Roman"/>
          <w:i/>
        </w:rPr>
        <w:commentReference w:id="5"/>
      </w:r>
      <w:r>
        <w:t xml:space="preserve">, but his success did not start there. Gladwell finally began to gain great success after ten years of practice. This was the point in time when Gladwell wrote </w:t>
      </w:r>
      <w:commentRangeStart w:id="6"/>
      <w:r w:rsidRPr="00FD78DE">
        <w:rPr>
          <w:i/>
          <w:highlight w:val="yellow"/>
        </w:rPr>
        <w:t>The Tipping Point</w:t>
      </w:r>
      <w:r w:rsidRPr="00FD78DE">
        <w:rPr>
          <w:highlight w:val="yellow"/>
        </w:rPr>
        <w:t xml:space="preserve"> </w:t>
      </w:r>
      <w:commentRangeEnd w:id="6"/>
      <w:r w:rsidR="00542CEB" w:rsidRPr="00FD78DE">
        <w:rPr>
          <w:rStyle w:val="CommentReference"/>
          <w:rFonts w:ascii="Times New Roman" w:eastAsia="Times New Roman" w:hAnsi="Times New Roman"/>
        </w:rPr>
        <w:commentReference w:id="6"/>
      </w:r>
      <w:r>
        <w:t xml:space="preserve">and </w:t>
      </w:r>
      <w:commentRangeStart w:id="7"/>
      <w:r w:rsidRPr="00FD78DE">
        <w:rPr>
          <w:i/>
          <w:highlight w:val="yellow"/>
        </w:rPr>
        <w:t>Blink</w:t>
      </w:r>
      <w:commentRangeEnd w:id="7"/>
      <w:r w:rsidR="00542CEB" w:rsidRPr="00FD78DE">
        <w:rPr>
          <w:rStyle w:val="CommentReference"/>
          <w:rFonts w:ascii="Times New Roman" w:eastAsia="Times New Roman" w:hAnsi="Times New Roman"/>
          <w:i/>
        </w:rPr>
        <w:commentReference w:id="7"/>
      </w:r>
      <w:r>
        <w:t>, which are “now [the] best-selling genre of pop economics, [and] together have sold more than 4.5 million copies” (Grossman). During the ten years that precede</w:t>
      </w:r>
      <w:r w:rsidR="003601A1">
        <w:t>d</w:t>
      </w:r>
      <w:r>
        <w:t xml:space="preserve"> th</w:t>
      </w:r>
      <w:r w:rsidR="003601A1">
        <w:t>e publishing of these ground</w:t>
      </w:r>
      <w:ins w:id="8" w:author="Lehr" w:date="2009-05-27T17:06:00Z">
        <w:r w:rsidR="00FD78DE" w:rsidRPr="00FD78DE">
          <w:rPr>
            <w:highlight w:val="yellow"/>
          </w:rPr>
          <w:t>-</w:t>
        </w:r>
      </w:ins>
      <w:commentRangeStart w:id="9"/>
      <w:r w:rsidR="003601A1">
        <w:t xml:space="preserve"> </w:t>
      </w:r>
      <w:commentRangeEnd w:id="9"/>
      <w:r w:rsidR="00542CEB">
        <w:rPr>
          <w:rStyle w:val="CommentReference"/>
          <w:rFonts w:ascii="Times New Roman" w:eastAsia="Times New Roman" w:hAnsi="Times New Roman"/>
        </w:rPr>
        <w:commentReference w:id="9"/>
      </w:r>
      <w:r w:rsidR="003601A1">
        <w:t>breaking</w:t>
      </w:r>
      <w:r>
        <w:t xml:space="preserve"> books, Gladwell spent approximately 10,000 hours practicing his writing skills by working  for papers like </w:t>
      </w:r>
      <w:commentRangeStart w:id="10"/>
      <w:r w:rsidRPr="00FD78DE">
        <w:rPr>
          <w:i/>
          <w:highlight w:val="yellow"/>
        </w:rPr>
        <w:t>The New Yorker and The Washington Post</w:t>
      </w:r>
      <w:r>
        <w:t xml:space="preserve">.  </w:t>
      </w:r>
      <w:commentRangeEnd w:id="10"/>
      <w:r w:rsidR="00542CEB">
        <w:rPr>
          <w:rStyle w:val="CommentReference"/>
          <w:rFonts w:ascii="Times New Roman" w:eastAsia="Times New Roman" w:hAnsi="Times New Roman"/>
        </w:rPr>
        <w:commentReference w:id="10"/>
      </w:r>
      <w:r>
        <w:t>These thousands of hours of practice and hard work support Gla</w:t>
      </w:r>
      <w:r w:rsidR="003601A1">
        <w:t xml:space="preserve">dwell’s 10,000 hour theory </w:t>
      </w:r>
      <w:commentRangeStart w:id="11"/>
      <w:del w:id="12" w:author="Lehr" w:date="2009-05-27T17:26:00Z">
        <w:r w:rsidR="003601A1" w:rsidRPr="001F5E2B" w:rsidDel="001F5E2B">
          <w:rPr>
            <w:highlight w:val="yellow"/>
          </w:rPr>
          <w:delText>;</w:delText>
        </w:r>
      </w:del>
      <w:commentRangeEnd w:id="11"/>
      <w:r w:rsidR="00542CEB" w:rsidRPr="001F5E2B">
        <w:rPr>
          <w:rStyle w:val="CommentReference"/>
          <w:rFonts w:ascii="Times New Roman" w:eastAsia="Times New Roman" w:hAnsi="Times New Roman"/>
        </w:rPr>
        <w:commentReference w:id="11"/>
      </w:r>
      <w:ins w:id="13" w:author="Lehr" w:date="2009-05-27T17:26:00Z">
        <w:r w:rsidR="001F5E2B" w:rsidRPr="001F5E2B">
          <w:rPr>
            <w:highlight w:val="yellow"/>
          </w:rPr>
          <w:t xml:space="preserve"> that</w:t>
        </w:r>
      </w:ins>
      <w:r w:rsidR="003601A1">
        <w:t xml:space="preserve"> in order to prosper and gain success </w:t>
      </w:r>
      <w:r>
        <w:t>10,000 hours of practice must be completed. Because of the</w:t>
      </w:r>
      <w:r w:rsidR="003601A1">
        <w:t xml:space="preserve"> immense</w:t>
      </w:r>
      <w:r>
        <w:t xml:space="preserve"> succe</w:t>
      </w:r>
      <w:r w:rsidR="003601A1">
        <w:t>ss Gladwell has acquired</w:t>
      </w:r>
      <w:r>
        <w:t xml:space="preserve"> </w:t>
      </w:r>
      <w:r>
        <w:lastRenderedPageBreak/>
        <w:t>throughou</w:t>
      </w:r>
      <w:r w:rsidR="003601A1">
        <w:t xml:space="preserve">t his life, many people consider </w:t>
      </w:r>
      <w:r w:rsidR="003601A1" w:rsidRPr="00E16B76">
        <w:rPr>
          <w:u w:val="single"/>
        </w:rPr>
        <w:t>Outliers</w:t>
      </w:r>
      <w:r w:rsidR="003601A1">
        <w:t xml:space="preserve"> a </w:t>
      </w:r>
      <w:r>
        <w:t xml:space="preserve">“coded autobiography: a successful man trying to figure out his own context, how success happened to him and what it means” (Grossman). </w:t>
      </w:r>
      <w:r w:rsidR="003601A1">
        <w:t xml:space="preserve">Gladwell’s </w:t>
      </w:r>
      <w:r w:rsidR="003601A1" w:rsidRPr="003601A1">
        <w:t xml:space="preserve">popularity and experience, in addition to </w:t>
      </w:r>
      <w:r w:rsidR="003601A1">
        <w:t xml:space="preserve">his own completion of 10,000 hours of practice, provide him with the authority and knowledge necessary to be considered a credible author and journalist. </w:t>
      </w:r>
    </w:p>
    <w:p w:rsidR="003601A1" w:rsidRDefault="003601A1" w:rsidP="003601A1">
      <w:pPr>
        <w:pStyle w:val="NoSpacing"/>
        <w:spacing w:line="480" w:lineRule="auto"/>
      </w:pPr>
      <w:r>
        <w:t>Section 3:</w:t>
      </w:r>
    </w:p>
    <w:p w:rsidR="000D73EF" w:rsidRDefault="00EA5E40" w:rsidP="00EA5E40">
      <w:pPr>
        <w:pStyle w:val="NoSpacing"/>
        <w:spacing w:line="480" w:lineRule="auto"/>
        <w:ind w:firstLine="720"/>
      </w:pPr>
      <w:del w:id="14" w:author="Lehr" w:date="2009-05-27T17:37:00Z">
        <w:r w:rsidRPr="002F36E1" w:rsidDel="002F36E1">
          <w:rPr>
            <w:highlight w:val="yellow"/>
          </w:rPr>
          <w:delText xml:space="preserve">The main argument of </w:delText>
        </w:r>
        <w:r w:rsidRPr="002F36E1" w:rsidDel="002F36E1">
          <w:rPr>
            <w:highlight w:val="yellow"/>
            <w:u w:val="single"/>
          </w:rPr>
          <w:delText>Outliers</w:delText>
        </w:r>
        <w:r w:rsidRPr="002F36E1" w:rsidDel="002F36E1">
          <w:rPr>
            <w:highlight w:val="yellow"/>
          </w:rPr>
          <w:delText xml:space="preserve"> </w:delText>
        </w:r>
        <w:commentRangeStart w:id="15"/>
        <w:r w:rsidRPr="002F36E1" w:rsidDel="002F36E1">
          <w:rPr>
            <w:highlight w:val="yellow"/>
          </w:rPr>
          <w:delText>is revealed through</w:delText>
        </w:r>
      </w:del>
      <w:r w:rsidRPr="002F36E1">
        <w:rPr>
          <w:highlight w:val="yellow"/>
        </w:rPr>
        <w:t xml:space="preserve"> </w:t>
      </w:r>
      <w:commentRangeEnd w:id="15"/>
      <w:r w:rsidR="00542CEB" w:rsidRPr="002F36E1">
        <w:rPr>
          <w:rStyle w:val="CommentReference"/>
          <w:rFonts w:ascii="Times New Roman" w:eastAsia="Times New Roman" w:hAnsi="Times New Roman"/>
        </w:rPr>
        <w:commentReference w:id="15"/>
      </w:r>
      <w:ins w:id="16" w:author="Lehr" w:date="2009-05-27T17:37:00Z">
        <w:r w:rsidR="002F36E1" w:rsidRPr="002F36E1">
          <w:rPr>
            <w:highlight w:val="yellow"/>
          </w:rPr>
          <w:t>T</w:t>
        </w:r>
      </w:ins>
      <w:del w:id="17" w:author="Lehr" w:date="2009-05-27T17:37:00Z">
        <w:r w:rsidRPr="002F36E1" w:rsidDel="002F36E1">
          <w:rPr>
            <w:highlight w:val="yellow"/>
          </w:rPr>
          <w:delText>t</w:delText>
        </w:r>
      </w:del>
      <w:r w:rsidRPr="002F36E1">
        <w:rPr>
          <w:highlight w:val="yellow"/>
        </w:rPr>
        <w:t>he subtitle of the</w:t>
      </w:r>
      <w:r w:rsidR="003601A1" w:rsidRPr="002F36E1">
        <w:rPr>
          <w:highlight w:val="yellow"/>
        </w:rPr>
        <w:t xml:space="preserve"> book</w:t>
      </w:r>
      <w:ins w:id="18" w:author="Lehr" w:date="2009-05-27T17:46:00Z">
        <w:r w:rsidR="00EB386C">
          <w:rPr>
            <w:highlight w:val="yellow"/>
          </w:rPr>
          <w:t>,</w:t>
        </w:r>
      </w:ins>
      <w:r w:rsidR="003601A1" w:rsidRPr="002F36E1">
        <w:rPr>
          <w:highlight w:val="yellow"/>
        </w:rPr>
        <w:t xml:space="preserve"> </w:t>
      </w:r>
      <w:del w:id="19" w:author="Lehr" w:date="2009-05-27T17:44:00Z">
        <w:r w:rsidR="003601A1" w:rsidRPr="002F36E1" w:rsidDel="002F36E1">
          <w:rPr>
            <w:highlight w:val="yellow"/>
          </w:rPr>
          <w:delText>“</w:delText>
        </w:r>
      </w:del>
      <w:r w:rsidR="003601A1" w:rsidRPr="002F36E1">
        <w:rPr>
          <w:highlight w:val="yellow"/>
        </w:rPr>
        <w:t>The Story of Success</w:t>
      </w:r>
      <w:ins w:id="20" w:author="Lehr" w:date="2009-05-27T17:47:00Z">
        <w:r w:rsidR="00EB386C">
          <w:rPr>
            <w:highlight w:val="yellow"/>
          </w:rPr>
          <w:t>,</w:t>
        </w:r>
      </w:ins>
      <w:commentRangeStart w:id="21"/>
      <w:del w:id="22" w:author="Lehr" w:date="2009-05-27T17:44:00Z">
        <w:r w:rsidR="003601A1" w:rsidRPr="002F36E1" w:rsidDel="002F36E1">
          <w:rPr>
            <w:highlight w:val="yellow"/>
          </w:rPr>
          <w:delText>”</w:delText>
        </w:r>
      </w:del>
      <w:ins w:id="23" w:author="Lehr" w:date="2009-05-27T17:37:00Z">
        <w:r w:rsidR="002F36E1" w:rsidRPr="002F36E1">
          <w:rPr>
            <w:highlight w:val="yellow"/>
          </w:rPr>
          <w:t xml:space="preserve"> reveals the main argument of </w:t>
        </w:r>
        <w:r w:rsidR="002F36E1" w:rsidRPr="002F36E1">
          <w:rPr>
            <w:highlight w:val="yellow"/>
            <w:u w:val="single"/>
          </w:rPr>
          <w:t>Outliers</w:t>
        </w:r>
      </w:ins>
      <w:r w:rsidR="003601A1">
        <w:t>.</w:t>
      </w:r>
      <w:commentRangeEnd w:id="21"/>
      <w:r w:rsidR="00542CEB">
        <w:rPr>
          <w:rStyle w:val="CommentReference"/>
          <w:rFonts w:ascii="Times New Roman" w:eastAsia="Times New Roman" w:hAnsi="Times New Roman"/>
        </w:rPr>
        <w:commentReference w:id="21"/>
      </w:r>
      <w:r w:rsidR="003601A1">
        <w:t xml:space="preserve"> Opportunity, the first part of </w:t>
      </w:r>
      <w:r w:rsidR="003601A1" w:rsidRPr="00E16B76">
        <w:rPr>
          <w:u w:val="single"/>
        </w:rPr>
        <w:t>Outliers</w:t>
      </w:r>
      <w:r w:rsidR="00337214">
        <w:t>,</w:t>
      </w:r>
      <w:r>
        <w:t xml:space="preserve"> attempts to explain that “success is hardly ever solely the result of extraordinary innate talent but of other factors, such as luck, accidents of timing, exceptional opportunity and an appetite for plain hard work” (</w:t>
      </w:r>
      <w:commentRangeStart w:id="24"/>
      <w:r>
        <w:t>How did I do that? The road to success</w:t>
      </w:r>
      <w:commentRangeEnd w:id="24"/>
      <w:r w:rsidR="00542CEB">
        <w:rPr>
          <w:rStyle w:val="CommentReference"/>
          <w:rFonts w:ascii="Times New Roman" w:eastAsia="Times New Roman" w:hAnsi="Times New Roman"/>
        </w:rPr>
        <w:commentReference w:id="24"/>
      </w:r>
      <w:r>
        <w:t xml:space="preserve">). This unusual explanation of success </w:t>
      </w:r>
      <w:commentRangeStart w:id="25"/>
      <w:r>
        <w:t xml:space="preserve">is described through </w:t>
      </w:r>
      <w:commentRangeEnd w:id="25"/>
      <w:r w:rsidR="00542CEB">
        <w:rPr>
          <w:rStyle w:val="CommentReference"/>
          <w:rFonts w:ascii="Times New Roman" w:eastAsia="Times New Roman" w:hAnsi="Times New Roman"/>
        </w:rPr>
        <w:commentReference w:id="25"/>
      </w:r>
      <w:r>
        <w:t xml:space="preserve">theories like the significance of your birth date. Gladwell supports this theory by presenting professional hockey rosters. The rosters illustrate that the majority of the players have birthdays in the first three months of the year. Gladwell goes on to explain that the reason for this is the </w:t>
      </w:r>
      <w:r w:rsidR="00542CEB">
        <w:t>cutoff</w:t>
      </w:r>
      <w:r>
        <w:t xml:space="preserve"> date for the season is January 1</w:t>
      </w:r>
      <w:del w:id="26" w:author=" " w:date="2009-05-16T14:49:00Z">
        <w:r w:rsidDel="00542CEB">
          <w:rPr>
            <w:vertAlign w:val="superscript"/>
          </w:rPr>
          <w:delText>st</w:delText>
        </w:r>
      </w:del>
      <w:r>
        <w:t xml:space="preserve">. Because the athletes with birthdays in the first three months of the year are older, </w:t>
      </w:r>
      <w:r w:rsidR="000D73EF">
        <w:t xml:space="preserve">they most likely will be more skilled, </w:t>
      </w:r>
      <w:r>
        <w:t>more mature</w:t>
      </w:r>
      <w:r w:rsidR="000D73EF">
        <w:t>,</w:t>
      </w:r>
      <w:r>
        <w:t xml:space="preserve"> and more experienced than the athletes born in the later months of the year. These athletes will be recognized by the junior professional teams at a very young age and t</w:t>
      </w:r>
      <w:r w:rsidR="000D73EF">
        <w:t xml:space="preserve">herefore will practice more, </w:t>
      </w:r>
      <w:r>
        <w:t>receive more attention and might eventually make it to the professional league</w:t>
      </w:r>
      <w:commentRangeStart w:id="27"/>
      <w:r>
        <w:t xml:space="preserve">. </w:t>
      </w:r>
      <w:commentRangeEnd w:id="27"/>
      <w:r w:rsidR="00542CEB">
        <w:rPr>
          <w:rStyle w:val="CommentReference"/>
          <w:rFonts w:ascii="Times New Roman" w:eastAsia="Times New Roman" w:hAnsi="Times New Roman"/>
        </w:rPr>
        <w:commentReference w:id="27"/>
      </w:r>
      <w:r w:rsidR="000D73EF">
        <w:t xml:space="preserve">Gladwell gives a similar example in another chapter of the book relating one’s birth date and wealth.  </w:t>
      </w:r>
    </w:p>
    <w:p w:rsidR="00EA5E40" w:rsidRDefault="00EA5E40" w:rsidP="00EA5E40">
      <w:pPr>
        <w:pStyle w:val="NoSpacing"/>
        <w:spacing w:line="480" w:lineRule="auto"/>
        <w:ind w:firstLine="720"/>
      </w:pPr>
      <w:r>
        <w:t xml:space="preserve">As </w:t>
      </w:r>
      <w:r w:rsidRPr="00E16B76">
        <w:rPr>
          <w:u w:val="single"/>
        </w:rPr>
        <w:t>Outliers</w:t>
      </w:r>
      <w:r>
        <w:t xml:space="preserve"> continues, Gladwell examines the luck and opportunity Bill Gates, one of the richest men in the world, encountered on </w:t>
      </w:r>
      <w:r w:rsidR="00337214">
        <w:t>his journey to success. The luck Gates encountered relating to his computer programming career began when he was sent to Lakeside boarding school in seventh grade.  During Gates’</w:t>
      </w:r>
      <w:r w:rsidR="004B18A8">
        <w:t xml:space="preserve"> years at Lakeside, the school started a computer club with a computer terminal a</w:t>
      </w:r>
      <w:r w:rsidR="003601A1">
        <w:t xml:space="preserve">vailable for student usage.  Considering the high quality, this </w:t>
      </w:r>
      <w:r w:rsidR="00D8285F">
        <w:t>updated computer system was</w:t>
      </w:r>
      <w:r w:rsidR="004B18A8">
        <w:t xml:space="preserve"> an extremely </w:t>
      </w:r>
      <w:r w:rsidR="004B18A8">
        <w:lastRenderedPageBreak/>
        <w:t>surprising and amazing program for a high school</w:t>
      </w:r>
      <w:del w:id="28" w:author=" " w:date="2009-05-16T14:50:00Z">
        <w:r w:rsidR="00D5159D" w:rsidDel="00542CEB">
          <w:delText xml:space="preserve"> to have</w:delText>
        </w:r>
      </w:del>
      <w:r w:rsidR="00D5159D">
        <w:t>. This is especially remarkable because i</w:t>
      </w:r>
      <w:r w:rsidR="004B18A8">
        <w:t xml:space="preserve">n 1968 most colleges </w:t>
      </w:r>
      <w:commentRangeStart w:id="29"/>
      <w:r w:rsidR="004B18A8">
        <w:t>did</w:t>
      </w:r>
      <w:ins w:id="30" w:author="Lehr" w:date="2009-05-27T17:06:00Z">
        <w:r w:rsidR="00FD78DE">
          <w:t xml:space="preserve"> not</w:t>
        </w:r>
      </w:ins>
      <w:del w:id="31" w:author="Lehr" w:date="2009-05-27T17:06:00Z">
        <w:r w:rsidR="004B18A8" w:rsidDel="00FD78DE">
          <w:delText>n’</w:delText>
        </w:r>
        <w:commentRangeEnd w:id="29"/>
        <w:r w:rsidR="00542CEB" w:rsidDel="00FD78DE">
          <w:rPr>
            <w:rStyle w:val="CommentReference"/>
            <w:rFonts w:ascii="Times New Roman" w:eastAsia="Times New Roman" w:hAnsi="Times New Roman"/>
          </w:rPr>
          <w:commentReference w:id="29"/>
        </w:r>
        <w:r w:rsidR="004B18A8" w:rsidDel="00FD78DE">
          <w:delText>t</w:delText>
        </w:r>
      </w:del>
      <w:r w:rsidR="004B18A8">
        <w:t xml:space="preserve"> even have computer clubs. </w:t>
      </w:r>
      <w:r w:rsidR="00D5159D">
        <w:t xml:space="preserve">Gates’ luck continued when a club from the University of Washington gave the members of the Lakeside computer club an opportunity to test the college’s computer system on the weekends in exchange for free programming time. After the club went bankrupt, Gates found a way </w:t>
      </w:r>
      <w:r w:rsidR="00D8285F">
        <w:t xml:space="preserve">to program at the university </w:t>
      </w:r>
      <w:r w:rsidR="00D5159D">
        <w:t>from three</w:t>
      </w:r>
      <w:r w:rsidR="00D8285F">
        <w:t xml:space="preserve"> o’ clock unti</w:t>
      </w:r>
      <w:r w:rsidR="00D5159D">
        <w:t>l six</w:t>
      </w:r>
      <w:r w:rsidR="00D8285F">
        <w:t xml:space="preserve"> o’ clock</w:t>
      </w:r>
      <w:r w:rsidR="00D5159D">
        <w:t xml:space="preserve"> in the morning.</w:t>
      </w:r>
      <w:r w:rsidR="001E7DB9">
        <w:t xml:space="preserve"> He then got a job for ISI to work on a payroll software program and another </w:t>
      </w:r>
      <w:r w:rsidR="00D8285F">
        <w:t xml:space="preserve">computer programming related </w:t>
      </w:r>
      <w:r w:rsidR="001E7DB9">
        <w:t>jo</w:t>
      </w:r>
      <w:r w:rsidR="00D8285F">
        <w:t>b at</w:t>
      </w:r>
      <w:r w:rsidR="001E7DB9">
        <w:t xml:space="preserve"> TRW. All of these incredibly lucky opportunities and series of events </w:t>
      </w:r>
      <w:r w:rsidR="00D8285F">
        <w:t xml:space="preserve">led to </w:t>
      </w:r>
      <w:r w:rsidR="001E7DB9">
        <w:t>Bill Gates’ success. If Gates did not accept</w:t>
      </w:r>
      <w:r w:rsidR="00D8285F">
        <w:t xml:space="preserve"> or was not offered one of these opportunities</w:t>
      </w:r>
      <w:r w:rsidR="001E7DB9">
        <w:t>,</w:t>
      </w:r>
      <w:r w:rsidR="00D8285F">
        <w:t xml:space="preserve"> there is a good chance he would not have become</w:t>
      </w:r>
      <w:r w:rsidR="001E7DB9">
        <w:t xml:space="preserve"> the incredibly wealthy founder of Microsoft. </w:t>
      </w:r>
      <w:r w:rsidR="00D5159D">
        <w:t xml:space="preserve"> </w:t>
      </w:r>
      <w:r>
        <w:t>(</w:t>
      </w:r>
      <w:commentRangeStart w:id="32"/>
      <w:r w:rsidRPr="00FC42A9">
        <w:rPr>
          <w:highlight w:val="yellow"/>
        </w:rPr>
        <w:t>Gladwell</w:t>
      </w:r>
      <w:commentRangeEnd w:id="32"/>
      <w:r w:rsidR="00542CEB" w:rsidRPr="00FC42A9">
        <w:rPr>
          <w:rStyle w:val="CommentReference"/>
          <w:rFonts w:ascii="Times New Roman" w:eastAsia="Times New Roman" w:hAnsi="Times New Roman"/>
        </w:rPr>
        <w:commentReference w:id="32"/>
      </w:r>
      <w:ins w:id="33" w:author="Lehr" w:date="2009-05-27T18:04:00Z">
        <w:r w:rsidR="00FC42A9">
          <w:rPr>
            <w:highlight w:val="yellow"/>
          </w:rPr>
          <w:t xml:space="preserve"> </w:t>
        </w:r>
      </w:ins>
      <w:ins w:id="34" w:author="Lehr" w:date="2009-05-27T17:59:00Z">
        <w:r w:rsidR="00FC42A9" w:rsidRPr="00FC42A9">
          <w:rPr>
            <w:highlight w:val="yellow"/>
          </w:rPr>
          <w:t>50-55</w:t>
        </w:r>
      </w:ins>
      <w:r>
        <w:t xml:space="preserve">). Throughout the first part of the book Gladwell uses anecdotal and theoretical evidence like the importance of birthdates and the great luck and opportunity of Bill Gates to confirm the theories that prove the main argument of the book. </w:t>
      </w:r>
      <w:r w:rsidR="001E7DB9">
        <w:t xml:space="preserve"> The way in which Gladwell presents his argument and the argument itself are</w:t>
      </w:r>
      <w:r>
        <w:t xml:space="preserve"> very effective in persuading the reader to believe the theories Gladwell presents. </w:t>
      </w:r>
    </w:p>
    <w:p w:rsidR="00B55A41" w:rsidRDefault="00EA5E40" w:rsidP="00B55A41">
      <w:pPr>
        <w:pStyle w:val="NoSpacing"/>
        <w:spacing w:line="480" w:lineRule="auto"/>
        <w:ind w:firstLine="720"/>
      </w:pPr>
      <w:r>
        <w:t xml:space="preserve">In the </w:t>
      </w:r>
      <w:r w:rsidR="00D8285F">
        <w:t>second part of the book, Gladwell’s main focus is on</w:t>
      </w:r>
      <w:r>
        <w:t xml:space="preserve"> “</w:t>
      </w:r>
      <w:r w:rsidR="00C12C57">
        <w:t xml:space="preserve">the effects of </w:t>
      </w:r>
      <w:r>
        <w:t>cultural inheritance and how it</w:t>
      </w:r>
      <w:r w:rsidR="00C12C57">
        <w:t xml:space="preserve"> [can</w:t>
      </w:r>
      <w:r w:rsidR="00FA5F20">
        <w:t xml:space="preserve"> </w:t>
      </w:r>
      <w:r w:rsidR="00C12C57">
        <w:t>help</w:t>
      </w:r>
      <w:r w:rsidR="00FA5F20">
        <w:t xml:space="preserve"> and </w:t>
      </w:r>
      <w:r w:rsidR="00C12C57">
        <w:t>hinder]</w:t>
      </w:r>
      <w:r>
        <w:t>”</w:t>
      </w:r>
      <w:r w:rsidR="00D8285F">
        <w:t xml:space="preserve"> one’s life</w:t>
      </w:r>
      <w:r w:rsidR="00C12C57">
        <w:t xml:space="preserve"> </w:t>
      </w:r>
      <w:r>
        <w:t>(</w:t>
      </w:r>
      <w:commentRangeStart w:id="35"/>
      <w:r>
        <w:t>How did I do that? The road to success</w:t>
      </w:r>
      <w:commentRangeEnd w:id="35"/>
      <w:r w:rsidR="00542CEB">
        <w:rPr>
          <w:rStyle w:val="CommentReference"/>
          <w:rFonts w:ascii="Times New Roman" w:eastAsia="Times New Roman" w:hAnsi="Times New Roman"/>
        </w:rPr>
        <w:commentReference w:id="35"/>
      </w:r>
      <w:r>
        <w:t>).</w:t>
      </w:r>
      <w:r w:rsidR="00FA5F20">
        <w:t xml:space="preserve"> </w:t>
      </w:r>
      <w:r w:rsidR="00D8285F">
        <w:t xml:space="preserve">The second part of </w:t>
      </w:r>
      <w:r w:rsidR="00F072B5" w:rsidRPr="00F072B5">
        <w:rPr>
          <w:u w:val="single"/>
        </w:rPr>
        <w:t>Outliers</w:t>
      </w:r>
      <w:r w:rsidR="00FA5F20">
        <w:t>, titled Legacy, explains theories in the same mann</w:t>
      </w:r>
      <w:r w:rsidR="00D8285F">
        <w:t>er as the Opportunity section</w:t>
      </w:r>
      <w:r w:rsidR="00FA5F20">
        <w:t xml:space="preserve">. </w:t>
      </w:r>
      <w:r w:rsidR="00DA4812">
        <w:t xml:space="preserve"> A large portion of </w:t>
      </w:r>
      <w:r w:rsidR="00D8285F">
        <w:t xml:space="preserve">Legacy </w:t>
      </w:r>
      <w:r w:rsidR="00DA4812">
        <w:t xml:space="preserve">is spent on the explanation and justification behind multiple plane crashes. Gladwell’s theory is that </w:t>
      </w:r>
      <w:r w:rsidR="00412C5C">
        <w:t xml:space="preserve">many of these crashes happened as a result of miscommunications. The text suggests that these miscommunications occurred </w:t>
      </w:r>
      <w:r w:rsidR="007B4832">
        <w:t>as a consequence of</w:t>
      </w:r>
      <w:r w:rsidR="00412C5C">
        <w:t xml:space="preserve"> cultural issues like</w:t>
      </w:r>
      <w:r w:rsidR="007B4832">
        <w:t xml:space="preserve"> the </w:t>
      </w:r>
      <w:r w:rsidR="00F377A1">
        <w:t>immense range</w:t>
      </w:r>
      <w:r w:rsidR="007B4832">
        <w:t xml:space="preserve"> of</w:t>
      </w:r>
      <w:r w:rsidR="00412C5C">
        <w:t xml:space="preserve"> tolerance </w:t>
      </w:r>
      <w:r w:rsidR="007B4832">
        <w:t>ambiguity and power distance index</w:t>
      </w:r>
      <w:r w:rsidR="00F377A1">
        <w:t xml:space="preserve"> levels</w:t>
      </w:r>
      <w:r w:rsidR="007B4832">
        <w:t xml:space="preserve"> between</w:t>
      </w:r>
      <w:r w:rsidR="008057EE">
        <w:t xml:space="preserve"> various</w:t>
      </w:r>
      <w:r w:rsidR="007B4832">
        <w:t xml:space="preserve"> countries </w:t>
      </w:r>
      <w:r w:rsidR="008057EE">
        <w:t>around</w:t>
      </w:r>
      <w:r w:rsidR="007B4832">
        <w:t xml:space="preserve"> the world. </w:t>
      </w:r>
      <w:r w:rsidR="00C60701">
        <w:t xml:space="preserve">Another chapter in </w:t>
      </w:r>
      <w:r w:rsidR="00D8285F">
        <w:t xml:space="preserve">Legacy </w:t>
      </w:r>
      <w:r w:rsidR="00C60701">
        <w:t xml:space="preserve">explains the widely recognized mathematical success of Asians. </w:t>
      </w:r>
      <w:r w:rsidR="00D43E2A">
        <w:t>In comparison with the English language, which is highly irregular and illogical, Asian languages like Chinese</w:t>
      </w:r>
      <w:r w:rsidR="00FB1ED6">
        <w:t xml:space="preserve"> and Japanese have logical counting systems. This </w:t>
      </w:r>
      <w:r w:rsidR="008057EE">
        <w:t>rational thinking helps Asian children learn mathematics easier and faster than American chil</w:t>
      </w:r>
      <w:r w:rsidR="002B2B8A">
        <w:t xml:space="preserve">dren, and therefore the people in the world with the highest mathematical </w:t>
      </w:r>
      <w:r w:rsidR="002B2B8A">
        <w:lastRenderedPageBreak/>
        <w:t>intelligence are Asian.</w:t>
      </w:r>
      <w:r w:rsidR="00D8285F">
        <w:t xml:space="preserve"> These examples </w:t>
      </w:r>
      <w:r w:rsidR="008057EE">
        <w:t>strongly support Gladwell’s argument</w:t>
      </w:r>
      <w:r w:rsidR="002B2B8A">
        <w:t xml:space="preserve"> regarding cultural inheritance</w:t>
      </w:r>
      <w:commentRangeStart w:id="36"/>
      <w:r w:rsidR="008057EE">
        <w:t xml:space="preserve">. The </w:t>
      </w:r>
      <w:r w:rsidR="002B2B8A">
        <w:t xml:space="preserve">text in this section demonstrates the theories and ideas </w:t>
      </w:r>
      <w:r w:rsidR="00364045">
        <w:t>in</w:t>
      </w:r>
      <w:r w:rsidR="002B2B8A">
        <w:t xml:space="preserve"> a logically and easily understood method.</w:t>
      </w:r>
      <w:commentRangeEnd w:id="36"/>
      <w:r w:rsidR="00542CEB">
        <w:rPr>
          <w:rStyle w:val="CommentReference"/>
          <w:rFonts w:ascii="Times New Roman" w:eastAsia="Times New Roman" w:hAnsi="Times New Roman"/>
        </w:rPr>
        <w:commentReference w:id="36"/>
      </w:r>
      <w:r w:rsidR="00FC42A9">
        <w:t xml:space="preserve"> </w:t>
      </w:r>
      <w:r w:rsidR="00FC42A9" w:rsidRPr="007C3989">
        <w:rPr>
          <w:highlight w:val="yellow"/>
        </w:rPr>
        <w:t>In addition to these simple explanations</w:t>
      </w:r>
      <w:r w:rsidR="007C3989" w:rsidRPr="007C3989">
        <w:rPr>
          <w:highlight w:val="yellow"/>
        </w:rPr>
        <w:t>,</w:t>
      </w:r>
      <w:r w:rsidR="00FC42A9" w:rsidRPr="007C3989">
        <w:rPr>
          <w:highlight w:val="yellow"/>
        </w:rPr>
        <w:t xml:space="preserve"> Gladwell </w:t>
      </w:r>
      <w:r w:rsidR="007C3989" w:rsidRPr="007C3989">
        <w:rPr>
          <w:highlight w:val="yellow"/>
        </w:rPr>
        <w:t xml:space="preserve">uses an inspirational and </w:t>
      </w:r>
      <w:del w:id="37" w:author="Lehr" w:date="2009-05-27T18:11:00Z">
        <w:r w:rsidR="007C3989" w:rsidRPr="007C3989" w:rsidDel="007C3989">
          <w:rPr>
            <w:highlight w:val="yellow"/>
          </w:rPr>
          <w:delText xml:space="preserve"> </w:delText>
        </w:r>
      </w:del>
      <w:r w:rsidR="007C3989" w:rsidRPr="007C3989">
        <w:rPr>
          <w:highlight w:val="yellow"/>
        </w:rPr>
        <w:t xml:space="preserve">optimistic tone throughout both parts of the book. The personal examples provide vivid imagery for the reader. Overall </w:t>
      </w:r>
      <w:r w:rsidR="007C3989">
        <w:rPr>
          <w:highlight w:val="yellow"/>
        </w:rPr>
        <w:t xml:space="preserve">all of </w:t>
      </w:r>
      <w:r w:rsidR="007C3989" w:rsidRPr="007C3989">
        <w:rPr>
          <w:highlight w:val="yellow"/>
        </w:rPr>
        <w:t>the rhetorical strategies Gladwell uses to entertain the article are very effective</w:t>
      </w:r>
      <w:r w:rsidR="007C3989">
        <w:t xml:space="preserve">. </w:t>
      </w:r>
      <w:del w:id="38" w:author="Lehr" w:date="2009-05-27T18:14:00Z">
        <w:r w:rsidR="007C3989" w:rsidDel="007C3989">
          <w:delText xml:space="preserve"> </w:delText>
        </w:r>
      </w:del>
    </w:p>
    <w:p w:rsidR="00B55A41" w:rsidRDefault="00B55A41" w:rsidP="00B55A41">
      <w:pPr>
        <w:pStyle w:val="NoSpacing"/>
        <w:spacing w:line="480" w:lineRule="auto"/>
      </w:pPr>
      <w:r>
        <w:t>Section 4:</w:t>
      </w:r>
      <w:r w:rsidR="00E16B76">
        <w:t xml:space="preserve"> </w:t>
      </w:r>
    </w:p>
    <w:p w:rsidR="002D4D80" w:rsidRDefault="00E16B76" w:rsidP="00B55A41">
      <w:pPr>
        <w:pStyle w:val="NoSpacing"/>
        <w:spacing w:line="480" w:lineRule="auto"/>
        <w:rPr>
          <w:rStyle w:val="citationiacgale"/>
        </w:rPr>
      </w:pPr>
      <w:r>
        <w:tab/>
      </w:r>
      <w:r w:rsidR="006770A8">
        <w:t>Although Outliers is an enlightening and accredited book, multiple criticisms of the book have developed. Throughout the book Gladwell uses theories as the basis of his argument</w:t>
      </w:r>
      <w:r w:rsidR="005E5CFB">
        <w:t>s</w:t>
      </w:r>
      <w:r w:rsidR="006770A8">
        <w:t>. Many critics believe Gladwell “fails to fully represent the swirling acad</w:t>
      </w:r>
      <w:r w:rsidR="005E5CFB">
        <w:t xml:space="preserve">emic debates around these” theories (Conley). </w:t>
      </w:r>
      <w:r w:rsidR="00C570D9">
        <w:t>Despite the fact that t</w:t>
      </w:r>
      <w:r w:rsidR="005E5CFB">
        <w:t>he stories about successful individuals strongly support Gladwell’s argument</w:t>
      </w:r>
      <w:r w:rsidR="00C570D9">
        <w:t xml:space="preserve">, </w:t>
      </w:r>
      <w:r w:rsidR="005E5CFB">
        <w:t xml:space="preserve">individual stories alone cannot prove relationships between social variables. </w:t>
      </w:r>
      <w:r w:rsidR="00A845FE">
        <w:t>Because Gladwell attempts to use individual stories to prove theories in almost every chapter, t</w:t>
      </w:r>
      <w:r w:rsidR="008713FF">
        <w:t xml:space="preserve">he validly of the book is severely </w:t>
      </w:r>
      <w:r w:rsidR="00A845FE">
        <w:t xml:space="preserve">undermined. </w:t>
      </w:r>
      <w:r w:rsidR="008713FF">
        <w:t xml:space="preserve">Another </w:t>
      </w:r>
      <w:r w:rsidR="004C3907">
        <w:t xml:space="preserve">criticism has also arisen regarding weak and faulty </w:t>
      </w:r>
      <w:r w:rsidR="008713FF">
        <w:t>comparisons and</w:t>
      </w:r>
      <w:r w:rsidR="004C3907">
        <w:t xml:space="preserve"> the</w:t>
      </w:r>
      <w:r w:rsidR="008713FF">
        <w:t xml:space="preserve"> </w:t>
      </w:r>
      <w:r w:rsidR="004C3907">
        <w:t>lack of counterfactual cases.  In some parts of the book Gladwell does not offer a comparison at all</w:t>
      </w:r>
      <w:r w:rsidR="000A7C68">
        <w:t>. In the parts that he does, like the comparison of Langan and Oppenheimer, the two had almost nothing in common; they</w:t>
      </w:r>
      <w:r w:rsidR="004C3907" w:rsidRPr="004C3907">
        <w:t xml:space="preserve"> </w:t>
      </w:r>
      <w:r w:rsidR="000A7C68">
        <w:t>“</w:t>
      </w:r>
      <w:r w:rsidR="004C3907">
        <w:t>differed in their class background, region, religion, parental nativity,</w:t>
      </w:r>
      <w:r w:rsidR="000A7C68" w:rsidRPr="000A7C68">
        <w:t xml:space="preserve"> </w:t>
      </w:r>
      <w:r w:rsidR="000A7C68">
        <w:t>and even birth cohort” (Conley).</w:t>
      </w:r>
      <w:r w:rsidR="00DB7E60">
        <w:t xml:space="preserve">  Some people also argue that in certain parts of the book Gladwell is unfocused and repetitive. </w:t>
      </w:r>
      <w:r w:rsidR="002D4D80">
        <w:t>This criticism is demonstrated in multiple chapters in the novel, but it is especially noticeable in the ethnic theory of plane crashes chapter (</w:t>
      </w:r>
      <w:r w:rsidR="002D4D80" w:rsidRPr="00026158">
        <w:rPr>
          <w:rStyle w:val="citationiacgale"/>
        </w:rPr>
        <w:t>10,000 HOURS TO GREATNESS</w:t>
      </w:r>
      <w:r w:rsidR="002D4D80">
        <w:rPr>
          <w:rStyle w:val="citationiacgale"/>
        </w:rPr>
        <w:t xml:space="preserve">). </w:t>
      </w:r>
    </w:p>
    <w:p w:rsidR="000A7C68" w:rsidRDefault="002D4D80" w:rsidP="00444835">
      <w:pPr>
        <w:pStyle w:val="NoSpacing"/>
        <w:spacing w:line="480" w:lineRule="auto"/>
        <w:ind w:firstLine="720"/>
      </w:pPr>
      <w:r>
        <w:rPr>
          <w:rStyle w:val="citationiacgale"/>
        </w:rPr>
        <w:t xml:space="preserve">These suggested criticisms </w:t>
      </w:r>
      <w:r w:rsidR="004221F7">
        <w:rPr>
          <w:rStyle w:val="citationiacgale"/>
        </w:rPr>
        <w:t xml:space="preserve">are all present in </w:t>
      </w:r>
      <w:r w:rsidR="004221F7" w:rsidRPr="00444835">
        <w:rPr>
          <w:rStyle w:val="citationiacgale"/>
          <w:u w:val="single"/>
        </w:rPr>
        <w:t>Outliers</w:t>
      </w:r>
      <w:r w:rsidR="004221F7">
        <w:rPr>
          <w:rStyle w:val="citationiacgale"/>
        </w:rPr>
        <w:t xml:space="preserve"> at some point, but they should not ultimately take away from this excellent and thought</w:t>
      </w:r>
      <w:r w:rsidR="00444835">
        <w:rPr>
          <w:rStyle w:val="citationiacgale"/>
        </w:rPr>
        <w:t xml:space="preserve"> </w:t>
      </w:r>
      <w:r w:rsidR="004221F7">
        <w:rPr>
          <w:rStyle w:val="citationiacgale"/>
        </w:rPr>
        <w:t xml:space="preserve">provoking book. The </w:t>
      </w:r>
      <w:r w:rsidR="00DB561F">
        <w:rPr>
          <w:rStyle w:val="citationiacgale"/>
        </w:rPr>
        <w:t>convincing diction</w:t>
      </w:r>
      <w:r w:rsidR="004221F7">
        <w:rPr>
          <w:rStyle w:val="citationiacgale"/>
        </w:rPr>
        <w:t xml:space="preserve"> and </w:t>
      </w:r>
      <w:r w:rsidR="00DB561F">
        <w:rPr>
          <w:rStyle w:val="citationiacgale"/>
        </w:rPr>
        <w:t>realistic personal examples make the book believable. Gladwell may have made a few mistakes</w:t>
      </w:r>
      <w:r w:rsidR="003D488A">
        <w:rPr>
          <w:rStyle w:val="citationiacgale"/>
        </w:rPr>
        <w:t xml:space="preserve"> by not providing sufficient information, but </w:t>
      </w:r>
      <w:r w:rsidR="000359DA">
        <w:rPr>
          <w:rStyle w:val="citationiacgale"/>
        </w:rPr>
        <w:t xml:space="preserve">any additional information could have weakened the argument of the book. </w:t>
      </w:r>
      <w:r w:rsidR="00444835">
        <w:rPr>
          <w:rStyle w:val="citationiacgale"/>
        </w:rPr>
        <w:t xml:space="preserve">None of the criticisms regarding </w:t>
      </w:r>
      <w:r w:rsidR="00444835" w:rsidRPr="00444835">
        <w:rPr>
          <w:rStyle w:val="citationiacgale"/>
          <w:u w:val="single"/>
        </w:rPr>
        <w:t>Outliers</w:t>
      </w:r>
      <w:r w:rsidR="00444835">
        <w:rPr>
          <w:rStyle w:val="citationiacgale"/>
        </w:rPr>
        <w:t xml:space="preserve"> </w:t>
      </w:r>
      <w:r w:rsidR="00444835">
        <w:t xml:space="preserve">greatly conflict with the </w:t>
      </w:r>
      <w:r w:rsidR="00190260">
        <w:t xml:space="preserve">main argument </w:t>
      </w:r>
      <w:r w:rsidR="00444835">
        <w:t xml:space="preserve">of the book. </w:t>
      </w:r>
      <w:r w:rsidR="003F39BE">
        <w:lastRenderedPageBreak/>
        <w:t xml:space="preserve">Considering </w:t>
      </w:r>
      <w:r w:rsidR="00190260">
        <w:t>Gladwell is a very successful and well known author</w:t>
      </w:r>
      <w:r w:rsidR="003F39BE">
        <w:t>, no criticism can undermine the book completely.</w:t>
      </w:r>
    </w:p>
    <w:p w:rsidR="003F39BE" w:rsidRDefault="003F39BE" w:rsidP="003F39BE">
      <w:pPr>
        <w:pStyle w:val="NoSpacing"/>
        <w:spacing w:line="480" w:lineRule="auto"/>
      </w:pPr>
      <w:r>
        <w:t>Section 5:</w:t>
      </w:r>
    </w:p>
    <w:p w:rsidR="00E01331" w:rsidRDefault="00A26BCA" w:rsidP="00FF40E3">
      <w:pPr>
        <w:pStyle w:val="NoSpacing"/>
        <w:spacing w:line="480" w:lineRule="auto"/>
        <w:ind w:firstLine="720"/>
      </w:pPr>
      <w:r w:rsidRPr="007F3A86">
        <w:rPr>
          <w:u w:val="single"/>
        </w:rPr>
        <w:t>Outliers</w:t>
      </w:r>
      <w:r>
        <w:t xml:space="preserve"> by Malcolm Gladwell creates a new fascination and curiosity </w:t>
      </w:r>
      <w:r w:rsidR="007F3A86">
        <w:t>about the lives of successful people. The book explains</w:t>
      </w:r>
      <w:r w:rsidR="009A4C3B">
        <w:t xml:space="preserve"> </w:t>
      </w:r>
      <w:r w:rsidR="007F3A86">
        <w:t xml:space="preserve">that “success  arises out of the steady accumulation of advantages: when and where you are born, what your parents did for a living, and what the circumstances of your upbringing were all make a significant difference in how well you do in the world” (Gladwell). </w:t>
      </w:r>
      <w:r w:rsidR="00574DDF">
        <w:t>Great s</w:t>
      </w:r>
      <w:r w:rsidR="00320DA7">
        <w:t xml:space="preserve">uccess </w:t>
      </w:r>
      <w:r w:rsidR="00574DDF">
        <w:t>does not develop without the presence of luck and opportunity</w:t>
      </w:r>
      <w:r w:rsidR="00E01331">
        <w:t xml:space="preserve">. Gladwell presents a variety of interesting and inspiring </w:t>
      </w:r>
      <w:r w:rsidR="00FF40E3">
        <w:t xml:space="preserve">individual stories that relate to his argument about success. </w:t>
      </w:r>
      <w:r w:rsidR="009A4C3B">
        <w:t>His theories explain the importance of interpreting and comparing the relationships between one’s background, culture, and family history to success.</w:t>
      </w:r>
      <w:r w:rsidR="004F0870">
        <w:t xml:space="preserve"> Through the book</w:t>
      </w:r>
      <w:r w:rsidR="009A4C3B" w:rsidRPr="00F754D1">
        <w:rPr>
          <w:u w:val="single"/>
        </w:rPr>
        <w:t xml:space="preserve"> </w:t>
      </w:r>
      <w:r w:rsidR="004F0870">
        <w:t xml:space="preserve">Gladwell wants people to be aware that society, has control of whom and how many people succeed </w:t>
      </w:r>
      <w:r w:rsidR="002F36E1">
        <w:t>.</w:t>
      </w:r>
      <w:r w:rsidR="009E3416" w:rsidRPr="00F754D1">
        <w:rPr>
          <w:u w:val="single"/>
        </w:rPr>
        <w:t>Outliers</w:t>
      </w:r>
      <w:r w:rsidR="009E3416">
        <w:t xml:space="preserve"> describes success in a different way th</w:t>
      </w:r>
      <w:r w:rsidR="00F754D1">
        <w:t>a</w:t>
      </w:r>
      <w:r w:rsidR="009E3416">
        <w:t xml:space="preserve">n most people </w:t>
      </w:r>
      <w:r w:rsidR="00F754D1">
        <w:t>describe it. This description attempts to assist the readers to understand</w:t>
      </w:r>
      <w:r w:rsidR="003D604C">
        <w:t xml:space="preserve"> </w:t>
      </w:r>
      <w:r w:rsidR="00F754D1">
        <w:t xml:space="preserve">the success of successful people </w:t>
      </w:r>
      <w:r w:rsidR="003D604C">
        <w:t>in a positive and motivational manner.</w:t>
      </w:r>
      <w:r w:rsidR="004F0870">
        <w:t xml:space="preserve"> </w:t>
      </w:r>
      <w:r w:rsidR="004F0870" w:rsidRPr="00AD3EFE">
        <w:rPr>
          <w:u w:val="single"/>
        </w:rPr>
        <w:t>Outliers</w:t>
      </w:r>
      <w:r w:rsidR="004F0870">
        <w:t xml:space="preserve"> </w:t>
      </w:r>
      <w:r w:rsidR="00AD3EFE">
        <w:t>is an informative and remarkable book that expresses success as a sum of countless unpredictable factors.</w:t>
      </w: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E01331" w:rsidRDefault="00E01331" w:rsidP="007F3A86">
      <w:pPr>
        <w:pStyle w:val="NoSpacing"/>
        <w:spacing w:line="480" w:lineRule="auto"/>
        <w:ind w:firstLine="720"/>
      </w:pPr>
    </w:p>
    <w:p w:rsidR="00FC42A9" w:rsidRDefault="00FC42A9" w:rsidP="00386316">
      <w:pPr>
        <w:pStyle w:val="NoSpacing"/>
        <w:spacing w:line="480" w:lineRule="auto"/>
      </w:pPr>
    </w:p>
    <w:p w:rsidR="009C6E00" w:rsidRDefault="009C6E00" w:rsidP="00E01331">
      <w:pPr>
        <w:widowControl w:val="0"/>
        <w:autoSpaceDE w:val="0"/>
        <w:autoSpaceDN w:val="0"/>
        <w:adjustRightInd w:val="0"/>
        <w:spacing w:line="480" w:lineRule="auto"/>
        <w:jc w:val="center"/>
        <w:rPr>
          <w:rStyle w:val="citationiacgale"/>
        </w:rPr>
      </w:pPr>
    </w:p>
    <w:p w:rsidR="00E01331" w:rsidRDefault="00E01331" w:rsidP="00E01331">
      <w:pPr>
        <w:widowControl w:val="0"/>
        <w:autoSpaceDE w:val="0"/>
        <w:autoSpaceDN w:val="0"/>
        <w:adjustRightInd w:val="0"/>
        <w:spacing w:line="480" w:lineRule="auto"/>
        <w:jc w:val="center"/>
        <w:rPr>
          <w:rStyle w:val="citationiacgale"/>
        </w:rPr>
      </w:pPr>
      <w:r>
        <w:rPr>
          <w:rStyle w:val="citationiacgale"/>
        </w:rPr>
        <w:lastRenderedPageBreak/>
        <w:t>Works Cited</w:t>
      </w:r>
    </w:p>
    <w:p w:rsidR="00E01331" w:rsidRPr="00026158" w:rsidRDefault="00E01331" w:rsidP="00E01331">
      <w:pPr>
        <w:widowControl w:val="0"/>
        <w:autoSpaceDE w:val="0"/>
        <w:autoSpaceDN w:val="0"/>
        <w:adjustRightInd w:val="0"/>
        <w:spacing w:line="480" w:lineRule="auto"/>
        <w:rPr>
          <w:rStyle w:val="citationiacgale"/>
        </w:rPr>
      </w:pPr>
      <w:r w:rsidRPr="00026158">
        <w:rPr>
          <w:rStyle w:val="citationiacgale"/>
        </w:rPr>
        <w:t>"10,000 HOURS TO GREATNESS; Malcolm Gladwell dissects the paths of super-</w:t>
      </w:r>
    </w:p>
    <w:p w:rsidR="00E01331" w:rsidRPr="00026158" w:rsidRDefault="00E01331" w:rsidP="00E01331">
      <w:pPr>
        <w:widowControl w:val="0"/>
        <w:autoSpaceDE w:val="0"/>
        <w:autoSpaceDN w:val="0"/>
        <w:adjustRightInd w:val="0"/>
        <w:spacing w:line="480" w:lineRule="auto"/>
        <w:ind w:left="720"/>
        <w:rPr>
          <w:rStyle w:val="citationiacgale"/>
        </w:rPr>
      </w:pPr>
      <w:r w:rsidRPr="00026158">
        <w:rPr>
          <w:rStyle w:val="citationiacgale"/>
        </w:rPr>
        <w:t>achievers and finds that practice beats intelligence and talent.(Outliers: The Story of Success)(Book review)." </w:t>
      </w:r>
      <w:r w:rsidRPr="00026158">
        <w:rPr>
          <w:rStyle w:val="citationiacgale"/>
          <w:u w:val="single"/>
        </w:rPr>
        <w:t>Business Week</w:t>
      </w:r>
      <w:r w:rsidRPr="00026158">
        <w:rPr>
          <w:rStyle w:val="citationiacgale"/>
        </w:rPr>
        <w:t> 4110 (Dec 1, 2008): 110. </w:t>
      </w:r>
      <w:r w:rsidRPr="00026158">
        <w:rPr>
          <w:rStyle w:val="citationiacgale"/>
          <w:u w:val="single"/>
        </w:rPr>
        <w:t>Student Resource Center - Bronze</w:t>
      </w:r>
      <w:r w:rsidRPr="00026158">
        <w:rPr>
          <w:rStyle w:val="citationiacgale"/>
        </w:rPr>
        <w:t>. Gale. Fairview High School (PA). 6 May 2009</w:t>
      </w:r>
    </w:p>
    <w:p w:rsidR="00E01331" w:rsidRDefault="00E01331" w:rsidP="00E01331">
      <w:pPr>
        <w:widowControl w:val="0"/>
        <w:autoSpaceDE w:val="0"/>
        <w:autoSpaceDN w:val="0"/>
        <w:adjustRightInd w:val="0"/>
        <w:spacing w:line="480" w:lineRule="auto"/>
        <w:ind w:left="720"/>
        <w:rPr>
          <w:rStyle w:val="citationiacgale"/>
        </w:rPr>
      </w:pPr>
      <w:r w:rsidRPr="00026158">
        <w:rPr>
          <w:rStyle w:val="citationiacgale"/>
        </w:rPr>
        <w:t>&lt;</w:t>
      </w:r>
      <w:hyperlink r:id="rId8" w:history="1">
        <w:r w:rsidRPr="00B014F7">
          <w:rPr>
            <w:rStyle w:val="Hyperlink"/>
          </w:rPr>
          <w:t>http://find.galegroup.com/ips/start.do?prodId=IPS</w:t>
        </w:r>
      </w:hyperlink>
      <w:r w:rsidRPr="00026158">
        <w:rPr>
          <w:rStyle w:val="citationiacgale"/>
        </w:rPr>
        <w:t>&gt;.</w:t>
      </w:r>
    </w:p>
    <w:p w:rsidR="00E01331" w:rsidRDefault="00E01331" w:rsidP="00E01331">
      <w:pPr>
        <w:widowControl w:val="0"/>
        <w:autoSpaceDE w:val="0"/>
        <w:autoSpaceDN w:val="0"/>
        <w:adjustRightInd w:val="0"/>
      </w:pPr>
    </w:p>
    <w:p w:rsidR="00E01331" w:rsidRDefault="00E01331" w:rsidP="00E01331">
      <w:pPr>
        <w:widowControl w:val="0"/>
        <w:autoSpaceDE w:val="0"/>
        <w:autoSpaceDN w:val="0"/>
        <w:adjustRightInd w:val="0"/>
        <w:spacing w:line="480" w:lineRule="auto"/>
        <w:rPr>
          <w:rStyle w:val="citationiacgale"/>
        </w:rPr>
      </w:pPr>
      <w:r w:rsidRPr="003D3D34">
        <w:rPr>
          <w:rStyle w:val="citationiacgale"/>
        </w:rPr>
        <w:t xml:space="preserve">Conley, Dalton. "Behind fortune's smile.(Outliers: The Story of Success)(Book </w:t>
      </w:r>
    </w:p>
    <w:p w:rsidR="00E01331" w:rsidRDefault="00E01331" w:rsidP="00E01331">
      <w:pPr>
        <w:widowControl w:val="0"/>
        <w:autoSpaceDE w:val="0"/>
        <w:autoSpaceDN w:val="0"/>
        <w:adjustRightInd w:val="0"/>
        <w:spacing w:line="480" w:lineRule="auto"/>
        <w:ind w:left="720"/>
      </w:pPr>
      <w:r w:rsidRPr="003D3D34">
        <w:rPr>
          <w:rStyle w:val="citationiacgale"/>
        </w:rPr>
        <w:t>review)." </w:t>
      </w:r>
      <w:r w:rsidRPr="003D3D34">
        <w:rPr>
          <w:rStyle w:val="citationiacgale"/>
          <w:u w:val="single"/>
        </w:rPr>
        <w:t>The American Prospect</w:t>
      </w:r>
      <w:r w:rsidRPr="003D3D34">
        <w:rPr>
          <w:rStyle w:val="citationiacgale"/>
        </w:rPr>
        <w:t> 20.1 (Jan-Feb 2009): 32(2). </w:t>
      </w:r>
      <w:r w:rsidRPr="003D3D34">
        <w:rPr>
          <w:rStyle w:val="citationiacgale"/>
          <w:u w:val="single"/>
        </w:rPr>
        <w:t>Student Resource Center - Bronze</w:t>
      </w:r>
      <w:r w:rsidRPr="003D3D34">
        <w:rPr>
          <w:rStyle w:val="citationiacgale"/>
        </w:rPr>
        <w:t>. Gale. Fairview High School (PA). 6 May 2009 &lt;</w:t>
      </w:r>
      <w:hyperlink r:id="rId9" w:history="1">
        <w:r w:rsidRPr="00C478B4">
          <w:rPr>
            <w:rStyle w:val="Hyperlink"/>
          </w:rPr>
          <w:t>http://find.galegrou.com/ips/start.do?prodId=IPS</w:t>
        </w:r>
      </w:hyperlink>
      <w:r w:rsidRPr="003D3D34">
        <w:rPr>
          <w:rStyle w:val="citationiacgale"/>
        </w:rPr>
        <w:t>&gt;.</w:t>
      </w:r>
    </w:p>
    <w:p w:rsidR="00E01331" w:rsidRDefault="00E01331" w:rsidP="00E01331">
      <w:pPr>
        <w:widowControl w:val="0"/>
        <w:autoSpaceDE w:val="0"/>
        <w:autoSpaceDN w:val="0"/>
        <w:adjustRightInd w:val="0"/>
        <w:spacing w:line="480" w:lineRule="auto"/>
        <w:rPr>
          <w:u w:val="single"/>
        </w:rPr>
      </w:pPr>
      <w:r w:rsidRPr="00026158">
        <w:t xml:space="preserve">"gladwell dot com - outliers." </w:t>
      </w:r>
      <w:r w:rsidRPr="00026158">
        <w:rPr>
          <w:u w:val="single"/>
        </w:rPr>
        <w:t xml:space="preserve">gladwell dot com - malcolm gladwell, blink, tipping point </w:t>
      </w:r>
    </w:p>
    <w:p w:rsidR="00E01331" w:rsidRPr="003D3D34" w:rsidRDefault="00E01331" w:rsidP="00E01331">
      <w:pPr>
        <w:widowControl w:val="0"/>
        <w:autoSpaceDE w:val="0"/>
        <w:autoSpaceDN w:val="0"/>
        <w:adjustRightInd w:val="0"/>
        <w:spacing w:line="480" w:lineRule="auto"/>
        <w:rPr>
          <w:rStyle w:val="Hyperlink"/>
        </w:rPr>
      </w:pPr>
      <w:r w:rsidRPr="003D3D34">
        <w:tab/>
      </w:r>
      <w:r w:rsidRPr="00026158">
        <w:rPr>
          <w:u w:val="single"/>
        </w:rPr>
        <w:t>and new yorker articles</w:t>
      </w:r>
      <w:r w:rsidRPr="00026158">
        <w:t>. 5 May 2009 &lt;</w:t>
      </w:r>
      <w:r w:rsidR="0003494B">
        <w:fldChar w:fldCharType="begin"/>
      </w:r>
      <w:r>
        <w:instrText xml:space="preserve"> HYPERLINK "http://www.gladwell.com/outliers/index.html" </w:instrText>
      </w:r>
      <w:r w:rsidR="0003494B">
        <w:fldChar w:fldCharType="separate"/>
      </w:r>
      <w:r w:rsidRPr="00186A64">
        <w:rPr>
          <w:rStyle w:val="Hyperlink"/>
        </w:rPr>
        <w:t>http://www.gladwell.com/outliers/index</w:t>
      </w:r>
    </w:p>
    <w:p w:rsidR="00E01331" w:rsidRPr="00026158" w:rsidRDefault="00E01331" w:rsidP="00E01331">
      <w:pPr>
        <w:widowControl w:val="0"/>
        <w:autoSpaceDE w:val="0"/>
        <w:autoSpaceDN w:val="0"/>
        <w:adjustRightInd w:val="0"/>
        <w:spacing w:line="480" w:lineRule="auto"/>
        <w:ind w:firstLine="720"/>
      </w:pPr>
      <w:r w:rsidRPr="00186A64">
        <w:rPr>
          <w:rStyle w:val="Hyperlink"/>
        </w:rPr>
        <w:t>.html</w:t>
      </w:r>
      <w:r w:rsidR="0003494B">
        <w:fldChar w:fldCharType="end"/>
      </w:r>
      <w:r w:rsidRPr="00026158">
        <w:t>&gt;.</w:t>
      </w:r>
    </w:p>
    <w:p w:rsidR="00E01331" w:rsidRDefault="00E01331" w:rsidP="00E01331">
      <w:pPr>
        <w:widowControl w:val="0"/>
        <w:autoSpaceDE w:val="0"/>
        <w:autoSpaceDN w:val="0"/>
        <w:adjustRightInd w:val="0"/>
        <w:spacing w:line="480" w:lineRule="auto"/>
        <w:ind w:left="800" w:hanging="800"/>
      </w:pPr>
      <w:r w:rsidRPr="00026158">
        <w:t xml:space="preserve">Gladwell, Malcolm. </w:t>
      </w:r>
      <w:r w:rsidRPr="00026158">
        <w:rPr>
          <w:u w:val="single"/>
        </w:rPr>
        <w:t>Outliers</w:t>
      </w:r>
      <w:r w:rsidRPr="00026158">
        <w:t>. London: Little, Brown and Company, 2008.</w:t>
      </w:r>
    </w:p>
    <w:p w:rsidR="00E01331" w:rsidRDefault="00E01331" w:rsidP="00E01331">
      <w:pPr>
        <w:widowControl w:val="0"/>
        <w:autoSpaceDE w:val="0"/>
        <w:autoSpaceDN w:val="0"/>
        <w:adjustRightInd w:val="0"/>
        <w:spacing w:line="480" w:lineRule="auto"/>
      </w:pPr>
      <w:r w:rsidRPr="00026158">
        <w:t xml:space="preserve">Grossman, Lev. "Wise Guy.(The Well; Profile)(Malcolm Gladwell)." Time 172.21 (Nov </w:t>
      </w:r>
    </w:p>
    <w:p w:rsidR="00E01331" w:rsidRDefault="00E01331" w:rsidP="00E01331">
      <w:pPr>
        <w:widowControl w:val="0"/>
        <w:autoSpaceDE w:val="0"/>
        <w:autoSpaceDN w:val="0"/>
        <w:adjustRightInd w:val="0"/>
        <w:spacing w:line="480" w:lineRule="auto"/>
        <w:ind w:left="720"/>
      </w:pPr>
      <w:r w:rsidRPr="00026158">
        <w:t>24, 2008): 48. Student Resource Center - Bronze. Gale. Fairview High School (PA). 6 May 2009 &lt;</w:t>
      </w:r>
      <w:hyperlink r:id="rId10" w:history="1">
        <w:r w:rsidRPr="007C20F8">
          <w:rPr>
            <w:rStyle w:val="Hyperlink"/>
          </w:rPr>
          <w:t>http://find.galegroup.com/ips/start.do?prodId=IPS</w:t>
        </w:r>
      </w:hyperlink>
      <w:r w:rsidRPr="00026158">
        <w:t>&gt;.</w:t>
      </w:r>
    </w:p>
    <w:p w:rsidR="00E01331" w:rsidRPr="00026158" w:rsidRDefault="00E01331" w:rsidP="00E01331">
      <w:pPr>
        <w:widowControl w:val="0"/>
        <w:autoSpaceDE w:val="0"/>
        <w:autoSpaceDN w:val="0"/>
        <w:adjustRightInd w:val="0"/>
        <w:spacing w:line="480" w:lineRule="auto"/>
      </w:pPr>
      <w:r w:rsidRPr="00026158">
        <w:t xml:space="preserve">"How did I do that? The road to success.(Outliers: The Story of Success)(Book review)." </w:t>
      </w:r>
    </w:p>
    <w:p w:rsidR="00E01331" w:rsidRPr="00BA5930" w:rsidRDefault="00E01331" w:rsidP="00E01331">
      <w:pPr>
        <w:widowControl w:val="0"/>
        <w:autoSpaceDE w:val="0"/>
        <w:autoSpaceDN w:val="0"/>
        <w:adjustRightInd w:val="0"/>
        <w:spacing w:line="480" w:lineRule="auto"/>
        <w:ind w:left="720"/>
        <w:rPr>
          <w:rStyle w:val="Hyperlink"/>
        </w:rPr>
      </w:pPr>
      <w:r w:rsidRPr="00026158">
        <w:t>The Economist (US) 389.8610 (Dec 13, 2008): 89EU. Student Resource Center - Bronze. Gale. Fairview High School (PA). 6May2009&lt;</w:t>
      </w:r>
      <w:r w:rsidR="0003494B">
        <w:fldChar w:fldCharType="begin"/>
      </w:r>
      <w:r>
        <w:instrText xml:space="preserve"> HYPERLINK "http://find.galegroup.com/ips/retrieve.do?contentSet=IAC-Documents&amp;resultListType=RESULT_LIST&amp;qrySerId=Locale%28en%2C%2C%29%3AFQE%3D%28K0%2CNone%2C18%29outliers+gladwell+%24&amp;sgHitCountType=None&amp;inPS=true&amp;sort=DateDescend&amp;searchType=BasicSearchForm&amp;tabID=T003&amp;prodId=IPS&amp;searchId=R2&amp;currentPosition=3&amp;userGroupName=fairview&amp;docId=A190341821&amp;docType=IAC&amp;contentSet=IAC-Documents" </w:instrText>
      </w:r>
      <w:r w:rsidR="0003494B">
        <w:fldChar w:fldCharType="separate"/>
      </w:r>
      <w:r w:rsidRPr="00BA5930">
        <w:rPr>
          <w:rStyle w:val="Hyperlink"/>
        </w:rPr>
        <w:t>http://find.galegroup.com/</w:t>
      </w:r>
    </w:p>
    <w:p w:rsidR="00E01331" w:rsidRPr="00915D92" w:rsidRDefault="00E01331" w:rsidP="00E01331">
      <w:pPr>
        <w:widowControl w:val="0"/>
        <w:autoSpaceDE w:val="0"/>
        <w:autoSpaceDN w:val="0"/>
        <w:adjustRightInd w:val="0"/>
        <w:spacing w:line="480" w:lineRule="auto"/>
        <w:ind w:left="720"/>
      </w:pPr>
      <w:r w:rsidRPr="00BA5930">
        <w:rPr>
          <w:rStyle w:val="Hyperlink"/>
        </w:rPr>
        <w:t>ips/start.do?prodId=IPS</w:t>
      </w:r>
      <w:r w:rsidR="0003494B">
        <w:fldChar w:fldCharType="end"/>
      </w:r>
      <w:r w:rsidRPr="00026158">
        <w:t>&gt;.</w:t>
      </w:r>
    </w:p>
    <w:p w:rsidR="00E01331" w:rsidRDefault="00E01331" w:rsidP="007F3A86">
      <w:pPr>
        <w:pStyle w:val="NoSpacing"/>
        <w:spacing w:line="480" w:lineRule="auto"/>
        <w:ind w:firstLine="720"/>
      </w:pPr>
    </w:p>
    <w:p w:rsidR="00E01331" w:rsidRDefault="00E01331" w:rsidP="00E01331">
      <w:pPr>
        <w:pStyle w:val="NoSpacing"/>
        <w:spacing w:line="480" w:lineRule="auto"/>
      </w:pPr>
    </w:p>
    <w:p w:rsidR="007272F3" w:rsidRDefault="007272F3" w:rsidP="00E01331">
      <w:pPr>
        <w:pStyle w:val="NoSpacing"/>
        <w:spacing w:line="480" w:lineRule="auto"/>
        <w:rPr>
          <w:ins w:id="39" w:author=" " w:date="2009-05-16T14:57:00Z"/>
        </w:rPr>
      </w:pPr>
    </w:p>
    <w:p w:rsidR="00E01331" w:rsidRDefault="007272F3" w:rsidP="00E01331">
      <w:pPr>
        <w:pStyle w:val="NoSpacing"/>
        <w:spacing w:line="480" w:lineRule="auto"/>
      </w:pPr>
      <w:ins w:id="40" w:author=" " w:date="2009-05-16T14:57: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11" o:title=""/>
            </v:shape>
            <o:OLEObject Type="Embed" ProgID="Excel.Sheet.12" ShapeID="_x0000_i1025" DrawAspect="Content" ObjectID="_1304960826" r:id="rId12"/>
          </w:object>
        </w:r>
      </w:ins>
      <w:r w:rsidR="00BB0E5C">
        <w:pict>
          <v:shape id="_x0000_i1026" type="#_x0000_t75" style="width:527.25pt;height:262.5pt">
            <v:imagedata r:id="rId13" o:title=""/>
          </v:shape>
        </w:pict>
      </w:r>
    </w:p>
    <w:sectPr w:rsidR="00E01331" w:rsidSect="004B7E75">
      <w:headerReference w:type="default" r:id="rId1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7T20:21:00Z" w:initials="MB">
    <w:p w:rsidR="00BB0E5C" w:rsidRDefault="00BB0E5C">
      <w:pPr>
        <w:pStyle w:val="CommentText"/>
      </w:pPr>
      <w:r>
        <w:rPr>
          <w:rStyle w:val="CommentReference"/>
        </w:rPr>
        <w:annotationRef/>
      </w:r>
      <w:r>
        <w:t>SIGNED: M. Lane (5.27.09)</w:t>
      </w:r>
    </w:p>
  </w:comment>
  <w:comment w:id="2" w:author=" " w:date="2009-05-16T14:46:00Z" w:initials="MSOffice">
    <w:p w:rsidR="00542CEB" w:rsidRDefault="00542CEB">
      <w:pPr>
        <w:pStyle w:val="CommentText"/>
      </w:pPr>
      <w:r>
        <w:rPr>
          <w:rStyle w:val="CommentReference"/>
        </w:rPr>
        <w:annotationRef/>
      </w:r>
      <w:r>
        <w:t>16.1 – author? writer? psychologist? economist? etc.</w:t>
      </w:r>
    </w:p>
  </w:comment>
  <w:comment w:id="5" w:author=" " w:date="2009-05-16T14:45:00Z" w:initials="MSOffice">
    <w:p w:rsidR="00542CEB" w:rsidRDefault="00542CEB">
      <w:pPr>
        <w:pStyle w:val="CommentText"/>
      </w:pPr>
      <w:r>
        <w:rPr>
          <w:rStyle w:val="CommentReference"/>
        </w:rPr>
        <w:annotationRef/>
      </w:r>
      <w:r>
        <w:t>6.3</w:t>
      </w:r>
    </w:p>
  </w:comment>
  <w:comment w:id="6" w:author=" " w:date="2009-05-16T14:46:00Z" w:initials="MSOffice">
    <w:p w:rsidR="00542CEB" w:rsidRDefault="00542CEB">
      <w:pPr>
        <w:pStyle w:val="CommentText"/>
      </w:pPr>
      <w:r>
        <w:rPr>
          <w:rStyle w:val="CommentReference"/>
        </w:rPr>
        <w:annotationRef/>
      </w:r>
      <w:r>
        <w:t>6.3</w:t>
      </w:r>
    </w:p>
  </w:comment>
  <w:comment w:id="7" w:author=" " w:date="2009-05-16T14:46:00Z" w:initials="MSOffice">
    <w:p w:rsidR="00542CEB" w:rsidRDefault="00542CEB">
      <w:pPr>
        <w:pStyle w:val="CommentText"/>
      </w:pPr>
      <w:r>
        <w:rPr>
          <w:rStyle w:val="CommentReference"/>
        </w:rPr>
        <w:annotationRef/>
      </w:r>
      <w:r>
        <w:t>6.3</w:t>
      </w:r>
    </w:p>
  </w:comment>
  <w:comment w:id="9" w:author=" " w:date="2009-05-16T14:46:00Z" w:initials="MSOffice">
    <w:p w:rsidR="00542CEB" w:rsidRDefault="00542CEB">
      <w:pPr>
        <w:pStyle w:val="CommentText"/>
      </w:pPr>
      <w:r>
        <w:rPr>
          <w:rStyle w:val="CommentReference"/>
        </w:rPr>
        <w:annotationRef/>
      </w:r>
      <w:r>
        <w:t>6.7</w:t>
      </w:r>
    </w:p>
  </w:comment>
  <w:comment w:id="10" w:author=" " w:date="2009-05-16T14:46:00Z" w:initials="MSOffice">
    <w:p w:rsidR="00542CEB" w:rsidRDefault="00542CEB">
      <w:pPr>
        <w:pStyle w:val="CommentText"/>
      </w:pPr>
      <w:r>
        <w:rPr>
          <w:rStyle w:val="CommentReference"/>
        </w:rPr>
        <w:annotationRef/>
      </w:r>
      <w:r>
        <w:t>see above</w:t>
      </w:r>
    </w:p>
  </w:comment>
  <w:comment w:id="11" w:author=" " w:date="2009-05-16T14:47:00Z" w:initials="MSOffice">
    <w:p w:rsidR="00542CEB" w:rsidRDefault="00542CEB">
      <w:pPr>
        <w:pStyle w:val="CommentText"/>
      </w:pPr>
      <w:r>
        <w:rPr>
          <w:rStyle w:val="CommentReference"/>
        </w:rPr>
        <w:annotationRef/>
      </w:r>
      <w:r>
        <w:t>6.2</w:t>
      </w:r>
    </w:p>
  </w:comment>
  <w:comment w:id="15" w:author=" " w:date="2009-05-16T14:48:00Z" w:initials="MSOffice">
    <w:p w:rsidR="00542CEB" w:rsidRDefault="00542CEB">
      <w:pPr>
        <w:pStyle w:val="CommentText"/>
      </w:pPr>
      <w:r>
        <w:rPr>
          <w:rStyle w:val="CommentReference"/>
        </w:rPr>
        <w:annotationRef/>
      </w:r>
      <w:r>
        <w:t>9.3</w:t>
      </w:r>
    </w:p>
  </w:comment>
  <w:comment w:id="21" w:author=" " w:date="2009-05-16T14:48:00Z" w:initials="MSOffice">
    <w:p w:rsidR="00542CEB" w:rsidRDefault="00542CEB">
      <w:pPr>
        <w:pStyle w:val="CommentText"/>
      </w:pPr>
      <w:r>
        <w:rPr>
          <w:rStyle w:val="CommentReference"/>
        </w:rPr>
        <w:annotationRef/>
      </w:r>
      <w:r>
        <w:t>6.4</w:t>
      </w:r>
    </w:p>
  </w:comment>
  <w:comment w:id="24" w:author=" " w:date="2009-05-27T17:40:00Z" w:initials="MSOffice">
    <w:p w:rsidR="00542CEB" w:rsidRDefault="00542CEB">
      <w:pPr>
        <w:pStyle w:val="CommentText"/>
      </w:pPr>
      <w:r>
        <w:rPr>
          <w:rStyle w:val="CommentReference"/>
        </w:rPr>
        <w:annotationRef/>
      </w:r>
      <w:r>
        <w:t>Why aren’t you just citing the page of the text?</w:t>
      </w:r>
      <w:r w:rsidR="002F36E1">
        <w:t xml:space="preserve"> </w:t>
      </w:r>
      <w:r w:rsidR="002F36E1" w:rsidRPr="002F36E1">
        <w:rPr>
          <w:b/>
          <w:color w:val="FF0000"/>
        </w:rPr>
        <w:t>I got it from Thomson Gale and this is the citation they provided so I thought it was correct to use?</w:t>
      </w:r>
    </w:p>
  </w:comment>
  <w:comment w:id="25" w:author=" " w:date="2009-05-16T14:49:00Z" w:initials="MSOffice">
    <w:p w:rsidR="00542CEB" w:rsidRDefault="00542CEB">
      <w:pPr>
        <w:pStyle w:val="CommentText"/>
      </w:pPr>
      <w:r>
        <w:rPr>
          <w:rStyle w:val="CommentReference"/>
        </w:rPr>
        <w:annotationRef/>
      </w:r>
      <w:r>
        <w:t>9.3 - unnecessary</w:t>
      </w:r>
    </w:p>
  </w:comment>
  <w:comment w:id="27" w:author=" " w:date="2009-05-16T14:49:00Z" w:initials="MSOffice">
    <w:p w:rsidR="00542CEB" w:rsidRDefault="00542CEB">
      <w:pPr>
        <w:pStyle w:val="CommentText"/>
      </w:pPr>
      <w:r>
        <w:rPr>
          <w:rStyle w:val="CommentReference"/>
        </w:rPr>
        <w:annotationRef/>
      </w:r>
      <w:r>
        <w:t>very interesting</w:t>
      </w:r>
    </w:p>
  </w:comment>
  <w:comment w:id="29" w:author=" " w:date="2009-05-16T14:50:00Z" w:initials="MSOffice">
    <w:p w:rsidR="00542CEB" w:rsidRDefault="00542CEB">
      <w:pPr>
        <w:pStyle w:val="CommentText"/>
      </w:pPr>
      <w:r>
        <w:rPr>
          <w:rStyle w:val="CommentReference"/>
        </w:rPr>
        <w:annotationRef/>
      </w:r>
      <w:r>
        <w:t>write out</w:t>
      </w:r>
    </w:p>
  </w:comment>
  <w:comment w:id="32" w:author=" " w:date="2009-05-16T14:52:00Z" w:initials="MSOffice">
    <w:p w:rsidR="00542CEB" w:rsidRDefault="00542CEB">
      <w:pPr>
        <w:pStyle w:val="CommentText"/>
      </w:pPr>
      <w:r>
        <w:rPr>
          <w:rStyle w:val="CommentReference"/>
        </w:rPr>
        <w:annotationRef/>
      </w:r>
      <w:r>
        <w:t>13.1</w:t>
      </w:r>
    </w:p>
  </w:comment>
  <w:comment w:id="35" w:author=" " w:date="2009-05-27T17:41:00Z" w:initials="MSOffice">
    <w:p w:rsidR="002F36E1" w:rsidRDefault="00542CEB" w:rsidP="002F36E1">
      <w:pPr>
        <w:pStyle w:val="CommentText"/>
      </w:pPr>
      <w:r>
        <w:rPr>
          <w:rStyle w:val="CommentReference"/>
        </w:rPr>
        <w:annotationRef/>
      </w:r>
      <w:r>
        <w:t>see above</w:t>
      </w:r>
      <w:r w:rsidR="002F36E1" w:rsidRPr="002F36E1">
        <w:rPr>
          <w:b/>
          <w:color w:val="FF0000"/>
        </w:rPr>
        <w:t xml:space="preserve"> I got it from Thomson Gale and this is the citation they provided so I thought it was correct to use?</w:t>
      </w:r>
    </w:p>
    <w:p w:rsidR="00542CEB" w:rsidRDefault="00542CEB">
      <w:pPr>
        <w:pStyle w:val="CommentText"/>
      </w:pPr>
    </w:p>
  </w:comment>
  <w:comment w:id="36" w:author=" " w:date="2009-05-16T14:54:00Z" w:initials="MSOffice">
    <w:p w:rsidR="00542CEB" w:rsidRDefault="00542CEB">
      <w:pPr>
        <w:pStyle w:val="CommentText"/>
      </w:pPr>
      <w:r>
        <w:rPr>
          <w:rStyle w:val="CommentReference"/>
        </w:rPr>
        <w:annotationRef/>
      </w:r>
      <w:r>
        <w:t>all of these examples are very good and necessary, but this section needs insights from you regarding the structure and rhetorical methods of his argument…it is lacking that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A78" w:rsidRDefault="00931A78" w:rsidP="00EA5E40">
      <w:r>
        <w:separator/>
      </w:r>
    </w:p>
  </w:endnote>
  <w:endnote w:type="continuationSeparator" w:id="1">
    <w:p w:rsidR="00931A78" w:rsidRDefault="00931A78" w:rsidP="00EA5E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A78" w:rsidRDefault="00931A78" w:rsidP="00EA5E40">
      <w:r>
        <w:separator/>
      </w:r>
    </w:p>
  </w:footnote>
  <w:footnote w:type="continuationSeparator" w:id="1">
    <w:p w:rsidR="00931A78" w:rsidRDefault="00931A78" w:rsidP="00EA5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870" w:rsidRDefault="004F0870">
    <w:pPr>
      <w:pStyle w:val="Header"/>
      <w:jc w:val="right"/>
    </w:pPr>
    <w:r>
      <w:t xml:space="preserve">Lehr </w:t>
    </w:r>
    <w:sdt>
      <w:sdtPr>
        <w:id w:val="389437533"/>
        <w:docPartObj>
          <w:docPartGallery w:val="Page Numbers (Top of Page)"/>
          <w:docPartUnique/>
        </w:docPartObj>
      </w:sdtPr>
      <w:sdtContent>
        <w:fldSimple w:instr=" PAGE   \* MERGEFORMAT ">
          <w:r w:rsidR="00BB0E5C">
            <w:rPr>
              <w:noProof/>
            </w:rPr>
            <w:t>1</w:t>
          </w:r>
        </w:fldSimple>
      </w:sdtContent>
    </w:sdt>
  </w:p>
  <w:p w:rsidR="004F0870" w:rsidRDefault="004F08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EA5E40"/>
    <w:rsid w:val="0003494B"/>
    <w:rsid w:val="000359DA"/>
    <w:rsid w:val="000A7C68"/>
    <w:rsid w:val="000D73EF"/>
    <w:rsid w:val="00123DFC"/>
    <w:rsid w:val="00190260"/>
    <w:rsid w:val="00190720"/>
    <w:rsid w:val="001E7DB9"/>
    <w:rsid w:val="001F5E2B"/>
    <w:rsid w:val="0025031C"/>
    <w:rsid w:val="002B2B8A"/>
    <w:rsid w:val="002D4D19"/>
    <w:rsid w:val="002D4D80"/>
    <w:rsid w:val="002F36E1"/>
    <w:rsid w:val="00320DA7"/>
    <w:rsid w:val="00337214"/>
    <w:rsid w:val="003601A1"/>
    <w:rsid w:val="00364045"/>
    <w:rsid w:val="00386316"/>
    <w:rsid w:val="003C7AEA"/>
    <w:rsid w:val="003C7CC9"/>
    <w:rsid w:val="003D488A"/>
    <w:rsid w:val="003D604C"/>
    <w:rsid w:val="003F39BE"/>
    <w:rsid w:val="00412C5C"/>
    <w:rsid w:val="004221F7"/>
    <w:rsid w:val="00444835"/>
    <w:rsid w:val="004B18A8"/>
    <w:rsid w:val="004B7E75"/>
    <w:rsid w:val="004C3907"/>
    <w:rsid w:val="004F0870"/>
    <w:rsid w:val="00542CEB"/>
    <w:rsid w:val="0057067E"/>
    <w:rsid w:val="00574DDF"/>
    <w:rsid w:val="005E5CFB"/>
    <w:rsid w:val="00605D64"/>
    <w:rsid w:val="006770A8"/>
    <w:rsid w:val="007272F3"/>
    <w:rsid w:val="007B4832"/>
    <w:rsid w:val="007C3989"/>
    <w:rsid w:val="007F3A86"/>
    <w:rsid w:val="008057EE"/>
    <w:rsid w:val="008525AC"/>
    <w:rsid w:val="008713FF"/>
    <w:rsid w:val="009052F4"/>
    <w:rsid w:val="00927945"/>
    <w:rsid w:val="00931A78"/>
    <w:rsid w:val="00977C1A"/>
    <w:rsid w:val="009A4C3B"/>
    <w:rsid w:val="009C6E00"/>
    <w:rsid w:val="009E3416"/>
    <w:rsid w:val="00A26BCA"/>
    <w:rsid w:val="00A845FE"/>
    <w:rsid w:val="00AD3EFE"/>
    <w:rsid w:val="00B55A41"/>
    <w:rsid w:val="00B971F8"/>
    <w:rsid w:val="00BB0E5C"/>
    <w:rsid w:val="00C12C57"/>
    <w:rsid w:val="00C570D9"/>
    <w:rsid w:val="00C60701"/>
    <w:rsid w:val="00C70C74"/>
    <w:rsid w:val="00CF042A"/>
    <w:rsid w:val="00D43E2A"/>
    <w:rsid w:val="00D5159D"/>
    <w:rsid w:val="00D8285F"/>
    <w:rsid w:val="00DA4812"/>
    <w:rsid w:val="00DB561F"/>
    <w:rsid w:val="00DB7E60"/>
    <w:rsid w:val="00E01331"/>
    <w:rsid w:val="00E16B76"/>
    <w:rsid w:val="00E774EE"/>
    <w:rsid w:val="00EA5E40"/>
    <w:rsid w:val="00EA5EFC"/>
    <w:rsid w:val="00EB386C"/>
    <w:rsid w:val="00F072B5"/>
    <w:rsid w:val="00F377A1"/>
    <w:rsid w:val="00F754D1"/>
    <w:rsid w:val="00FA5F20"/>
    <w:rsid w:val="00FB1ED6"/>
    <w:rsid w:val="00FC42A9"/>
    <w:rsid w:val="00FD78DE"/>
    <w:rsid w:val="00FF4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3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A5E40"/>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A5E40"/>
    <w:pPr>
      <w:tabs>
        <w:tab w:val="center" w:pos="4680"/>
        <w:tab w:val="right" w:pos="9360"/>
      </w:tabs>
    </w:pPr>
  </w:style>
  <w:style w:type="character" w:customStyle="1" w:styleId="HeaderChar">
    <w:name w:val="Header Char"/>
    <w:basedOn w:val="DefaultParagraphFont"/>
    <w:link w:val="Header"/>
    <w:uiPriority w:val="99"/>
    <w:rsid w:val="00EA5E40"/>
  </w:style>
  <w:style w:type="paragraph" w:styleId="Footer">
    <w:name w:val="footer"/>
    <w:basedOn w:val="Normal"/>
    <w:link w:val="FooterChar"/>
    <w:uiPriority w:val="99"/>
    <w:semiHidden/>
    <w:unhideWhenUsed/>
    <w:rsid w:val="00EA5E40"/>
    <w:pPr>
      <w:tabs>
        <w:tab w:val="center" w:pos="4680"/>
        <w:tab w:val="right" w:pos="9360"/>
      </w:tabs>
    </w:pPr>
  </w:style>
  <w:style w:type="character" w:customStyle="1" w:styleId="FooterChar">
    <w:name w:val="Footer Char"/>
    <w:basedOn w:val="DefaultParagraphFont"/>
    <w:link w:val="Footer"/>
    <w:uiPriority w:val="99"/>
    <w:semiHidden/>
    <w:rsid w:val="00EA5E40"/>
  </w:style>
  <w:style w:type="paragraph" w:styleId="BalloonText">
    <w:name w:val="Balloon Text"/>
    <w:basedOn w:val="Normal"/>
    <w:link w:val="BalloonTextChar"/>
    <w:uiPriority w:val="99"/>
    <w:semiHidden/>
    <w:unhideWhenUsed/>
    <w:rsid w:val="00EA5E40"/>
    <w:rPr>
      <w:rFonts w:ascii="Tahoma" w:hAnsi="Tahoma" w:cs="Tahoma"/>
      <w:sz w:val="16"/>
      <w:szCs w:val="16"/>
    </w:rPr>
  </w:style>
  <w:style w:type="character" w:customStyle="1" w:styleId="BalloonTextChar">
    <w:name w:val="Balloon Text Char"/>
    <w:basedOn w:val="DefaultParagraphFont"/>
    <w:link w:val="BalloonText"/>
    <w:uiPriority w:val="99"/>
    <w:semiHidden/>
    <w:rsid w:val="00EA5E40"/>
    <w:rPr>
      <w:rFonts w:ascii="Tahoma" w:hAnsi="Tahoma" w:cs="Tahoma"/>
      <w:sz w:val="16"/>
      <w:szCs w:val="16"/>
    </w:rPr>
  </w:style>
  <w:style w:type="character" w:customStyle="1" w:styleId="citationiacgale">
    <w:name w:val="citation iac gale"/>
    <w:basedOn w:val="DefaultParagraphFont"/>
    <w:uiPriority w:val="99"/>
    <w:rsid w:val="002D4D80"/>
  </w:style>
  <w:style w:type="character" w:styleId="Hyperlink">
    <w:name w:val="Hyperlink"/>
    <w:basedOn w:val="DefaultParagraphFont"/>
    <w:uiPriority w:val="99"/>
    <w:rsid w:val="00E01331"/>
    <w:rPr>
      <w:color w:val="0000FF"/>
      <w:u w:val="single"/>
    </w:rPr>
  </w:style>
  <w:style w:type="character" w:styleId="CommentReference">
    <w:name w:val="annotation reference"/>
    <w:basedOn w:val="DefaultParagraphFont"/>
    <w:uiPriority w:val="99"/>
    <w:semiHidden/>
    <w:unhideWhenUsed/>
    <w:rsid w:val="00542CEB"/>
    <w:rPr>
      <w:sz w:val="16"/>
      <w:szCs w:val="16"/>
    </w:rPr>
  </w:style>
  <w:style w:type="paragraph" w:styleId="CommentText">
    <w:name w:val="annotation text"/>
    <w:basedOn w:val="Normal"/>
    <w:link w:val="CommentTextChar"/>
    <w:uiPriority w:val="99"/>
    <w:semiHidden/>
    <w:unhideWhenUsed/>
    <w:rsid w:val="00542CEB"/>
    <w:rPr>
      <w:sz w:val="20"/>
      <w:szCs w:val="20"/>
    </w:rPr>
  </w:style>
  <w:style w:type="character" w:customStyle="1" w:styleId="CommentTextChar">
    <w:name w:val="Comment Text Char"/>
    <w:basedOn w:val="DefaultParagraphFont"/>
    <w:link w:val="CommentText"/>
    <w:uiPriority w:val="99"/>
    <w:semiHidden/>
    <w:rsid w:val="00542CE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42CEB"/>
    <w:rPr>
      <w:b/>
      <w:bCs/>
    </w:rPr>
  </w:style>
  <w:style w:type="character" w:customStyle="1" w:styleId="CommentSubjectChar">
    <w:name w:val="Comment Subject Char"/>
    <w:basedOn w:val="CommentTextChar"/>
    <w:link w:val="CommentSubject"/>
    <w:uiPriority w:val="99"/>
    <w:semiHidden/>
    <w:rsid w:val="00542CEB"/>
    <w:rPr>
      <w:b/>
      <w:bCs/>
    </w:rPr>
  </w:style>
  <w:style w:type="character" w:styleId="FollowedHyperlink">
    <w:name w:val="FollowedHyperlink"/>
    <w:basedOn w:val="DefaultParagraphFont"/>
    <w:uiPriority w:val="99"/>
    <w:semiHidden/>
    <w:unhideWhenUsed/>
    <w:rsid w:val="00542C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9299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Office_Excel_Worksheet1.xlsx"/><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03&amp;prodId=IPS&amp;searchId=R2&amp;currentPosition=12&amp;userGroupName=fairview&amp;docId=A188905267&amp;docType=IAC&amp;contentSet=IAC-Documents" TargetMode="External"/><Relationship Id="rId4" Type="http://schemas.openxmlformats.org/officeDocument/2006/relationships/webSettings" Target="webSettings.xml"/><Relationship Id="rId9" Type="http://schemas.openxmlformats.org/officeDocument/2006/relationships/hyperlink" Target="http://find.galegroup.com/ips/retrieve.do?contentSet=IAC-Documents&amp;resultListType=RESULT_LIST&amp;qrySerId=Locale%28en%2C%2C%29%3AFQE%3D%28K0%2CNone%2C18%29outliers+gladwell+%24&amp;sgHitCountType=None&amp;inPS=true&amp;sort=DateDescend&amp;searchType=BasicSearchForm&amp;tabID=T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29EB9-7992-45A3-9213-3A7D4FA1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Lehr</Company>
  <LinksUpToDate>false</LinksUpToDate>
  <CharactersWithSpaces>12849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Lehr</dc:creator>
  <cp:keywords/>
  <dc:description/>
  <cp:lastModifiedBy>Matt and Becky Lane</cp:lastModifiedBy>
  <cp:revision>3</cp:revision>
  <dcterms:created xsi:type="dcterms:W3CDTF">2009-05-27T22:15:00Z</dcterms:created>
  <dcterms:modified xsi:type="dcterms:W3CDTF">2009-05-28T00:21:00Z</dcterms:modified>
</cp:coreProperties>
</file>